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5C820028"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7403EC" w:rsidRPr="00B90A72">
        <w:rPr>
          <w:rFonts w:ascii="Arial Narrow" w:hAnsi="Arial Narrow" w:cstheme="minorHAnsi"/>
          <w:color w:val="auto"/>
          <w:sz w:val="28"/>
          <w:szCs w:val="28"/>
        </w:rPr>
        <w:t>OPII-</w:t>
      </w:r>
      <w:r w:rsidR="00DF32E4" w:rsidRPr="00D45093">
        <w:rPr>
          <w:rFonts w:ascii="Arial Narrow" w:hAnsi="Arial Narrow" w:cstheme="minorHAnsi"/>
          <w:color w:val="auto"/>
          <w:sz w:val="28"/>
          <w:szCs w:val="28"/>
        </w:rPr>
        <w:t>201</w:t>
      </w:r>
      <w:r w:rsidR="00AA1D53" w:rsidRPr="00D45093">
        <w:rPr>
          <w:rFonts w:ascii="Arial Narrow" w:hAnsi="Arial Narrow" w:cstheme="minorHAnsi"/>
          <w:color w:val="auto"/>
          <w:sz w:val="28"/>
          <w:szCs w:val="28"/>
        </w:rPr>
        <w:t>6</w:t>
      </w:r>
      <w:r w:rsidR="0077283C" w:rsidRPr="00D45093">
        <w:rPr>
          <w:rFonts w:ascii="Arial Narrow" w:hAnsi="Arial Narrow" w:cstheme="minorHAnsi"/>
          <w:color w:val="auto"/>
          <w:sz w:val="28"/>
          <w:szCs w:val="28"/>
        </w:rPr>
        <w:t>/</w:t>
      </w:r>
      <w:r w:rsidR="009871DF">
        <w:rPr>
          <w:rFonts w:ascii="Arial Narrow" w:hAnsi="Arial Narrow" w:cstheme="minorHAnsi"/>
          <w:color w:val="auto"/>
          <w:sz w:val="28"/>
          <w:szCs w:val="28"/>
        </w:rPr>
        <w:t>1</w:t>
      </w:r>
      <w:r w:rsidR="0077283C" w:rsidRPr="00D45093">
        <w:rPr>
          <w:rFonts w:ascii="Arial Narrow" w:hAnsi="Arial Narrow" w:cstheme="minorHAnsi"/>
          <w:color w:val="auto"/>
          <w:sz w:val="28"/>
          <w:szCs w:val="28"/>
        </w:rPr>
        <w:t>.1/</w:t>
      </w:r>
      <w:r w:rsidR="009871DF">
        <w:rPr>
          <w:rFonts w:ascii="Arial Narrow" w:hAnsi="Arial Narrow" w:cstheme="minorHAnsi"/>
          <w:color w:val="auto"/>
          <w:sz w:val="28"/>
          <w:szCs w:val="28"/>
        </w:rPr>
        <w:t>ŽSR</w:t>
      </w:r>
      <w:r w:rsidR="004D5C58">
        <w:rPr>
          <w:rFonts w:ascii="Arial Narrow" w:hAnsi="Arial Narrow" w:cstheme="minorHAnsi"/>
          <w:color w:val="auto"/>
          <w:sz w:val="28"/>
          <w:szCs w:val="28"/>
        </w:rPr>
        <w:t>-</w:t>
      </w:r>
      <w:r w:rsidR="002D4CDC">
        <w:rPr>
          <w:rFonts w:ascii="Arial Narrow" w:hAnsi="Arial Narrow" w:cstheme="minorHAnsi"/>
          <w:color w:val="auto"/>
          <w:sz w:val="28"/>
          <w:szCs w:val="28"/>
        </w:rPr>
        <w:t>4</w:t>
      </w:r>
      <w:r w:rsidR="00AA1D53" w:rsidRPr="00D45093">
        <w:rPr>
          <w:rFonts w:ascii="Arial Narrow" w:hAnsi="Arial Narrow" w:cstheme="minorHAnsi"/>
          <w:color w:val="auto"/>
          <w:sz w:val="28"/>
          <w:szCs w:val="28"/>
        </w:rPr>
        <w:t>-</w:t>
      </w:r>
      <w:r w:rsidR="00F82DB4">
        <w:rPr>
          <w:rFonts w:ascii="Arial Narrow" w:hAnsi="Arial Narrow" w:cstheme="minorHAnsi"/>
          <w:color w:val="auto"/>
          <w:sz w:val="28"/>
          <w:szCs w:val="28"/>
        </w:rPr>
        <w:t>V</w:t>
      </w:r>
      <w:r w:rsidR="004D5C58">
        <w:rPr>
          <w:rFonts w:ascii="Arial Narrow" w:hAnsi="Arial Narrow" w:cstheme="minorHAnsi"/>
          <w:color w:val="auto"/>
          <w:sz w:val="28"/>
          <w:szCs w:val="28"/>
        </w:rPr>
        <w:t>P</w:t>
      </w:r>
    </w:p>
    <w:p w14:paraId="1B31E672" w14:textId="68CBF4BC"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predkladanie </w:t>
      </w:r>
      <w:r w:rsidR="00AA1D53" w:rsidRPr="00B90A72">
        <w:rPr>
          <w:rFonts w:ascii="Arial Narrow" w:hAnsi="Arial Narrow"/>
          <w:b/>
          <w:lang w:eastAsia="sk-SK"/>
        </w:rPr>
        <w:t>žiadost</w:t>
      </w:r>
      <w:r w:rsidR="009871DF">
        <w:rPr>
          <w:rFonts w:ascii="Arial Narrow" w:hAnsi="Arial Narrow"/>
          <w:b/>
          <w:lang w:eastAsia="sk-SK"/>
        </w:rPr>
        <w:t>í</w:t>
      </w:r>
      <w:r w:rsidR="00AA1D53" w:rsidRPr="00B90A72">
        <w:rPr>
          <w:rFonts w:ascii="Arial Narrow" w:hAnsi="Arial Narrow"/>
          <w:b/>
          <w:lang w:eastAsia="sk-SK"/>
        </w:rPr>
        <w:t xml:space="preserve"> </w:t>
      </w:r>
      <w:r w:rsidRPr="00B90A72">
        <w:rPr>
          <w:rFonts w:ascii="Arial Narrow" w:hAnsi="Arial Narrow"/>
          <w:b/>
          <w:lang w:eastAsia="sk-SK"/>
        </w:rPr>
        <w:t xml:space="preserve">o NFP </w:t>
      </w:r>
      <w:r w:rsidR="0038730A">
        <w:rPr>
          <w:rFonts w:ascii="Arial Narrow" w:hAnsi="Arial Narrow"/>
          <w:b/>
          <w:lang w:eastAsia="sk-SK"/>
        </w:rPr>
        <w:t xml:space="preserve">pre veľké </w:t>
      </w:r>
      <w:r w:rsidRPr="00D45093">
        <w:rPr>
          <w:rFonts w:ascii="Arial Narrow" w:hAnsi="Arial Narrow"/>
          <w:b/>
          <w:lang w:eastAsia="sk-SK"/>
        </w:rPr>
        <w:t>projekt</w:t>
      </w:r>
      <w:r w:rsidR="0038730A">
        <w:rPr>
          <w:rFonts w:ascii="Arial Narrow" w:hAnsi="Arial Narrow"/>
          <w:b/>
          <w:lang w:eastAsia="sk-SK"/>
        </w:rPr>
        <w:t>y</w:t>
      </w:r>
      <w:r w:rsidRPr="00D45093">
        <w:rPr>
          <w:rFonts w:ascii="Arial Narrow" w:hAnsi="Arial Narrow"/>
          <w:b/>
          <w:lang w:eastAsia="sk-SK"/>
        </w:rPr>
        <w:t xml:space="preserve"> </w:t>
      </w:r>
      <w:r w:rsidR="0038730A">
        <w:rPr>
          <w:rFonts w:ascii="Arial Narrow" w:hAnsi="Arial Narrow"/>
          <w:b/>
          <w:lang w:eastAsia="sk-SK"/>
        </w:rPr>
        <w:t>prioritnej osi č. 1 OPII</w:t>
      </w:r>
      <w:r w:rsidR="005C78C2" w:rsidRPr="005C78C2">
        <w:rPr>
          <w:rFonts w:ascii="Arial Narrow" w:hAnsi="Arial Narrow"/>
          <w:b/>
          <w:lang w:eastAsia="sk-SK"/>
        </w:rPr>
        <w:t xml:space="preserve"> </w:t>
      </w:r>
      <w:r w:rsidR="005C78C2">
        <w:rPr>
          <w:rFonts w:ascii="Arial Narrow" w:hAnsi="Arial Narrow"/>
          <w:b/>
          <w:lang w:eastAsia="sk-SK"/>
        </w:rPr>
        <w:t xml:space="preserve">v znení zmeny č. </w:t>
      </w:r>
      <w:del w:id="0" w:author="GC" w:date="2019-12-11T14:20:00Z">
        <w:r w:rsidR="00AC7CBF" w:rsidDel="00BB4D30">
          <w:rPr>
            <w:rFonts w:ascii="Arial Narrow" w:hAnsi="Arial Narrow"/>
            <w:b/>
            <w:lang w:eastAsia="sk-SK"/>
          </w:rPr>
          <w:delText>7</w:delText>
        </w:r>
        <w:r w:rsidR="00A85B6E" w:rsidDel="00BB4D30">
          <w:rPr>
            <w:rFonts w:ascii="Arial Narrow" w:hAnsi="Arial Narrow"/>
            <w:b/>
            <w:lang w:eastAsia="sk-SK"/>
          </w:rPr>
          <w:delText xml:space="preserve"> </w:delText>
        </w:r>
      </w:del>
      <w:ins w:id="1" w:author="GC" w:date="2019-12-11T14:20:00Z">
        <w:r w:rsidR="00BB4D30">
          <w:rPr>
            <w:rFonts w:ascii="Arial Narrow" w:hAnsi="Arial Narrow"/>
            <w:b/>
            <w:lang w:eastAsia="sk-SK"/>
          </w:rPr>
          <w:t xml:space="preserve">8 </w:t>
        </w:r>
      </w:ins>
      <w:r w:rsidR="005C78C2">
        <w:rPr>
          <w:rFonts w:ascii="Arial Narrow" w:hAnsi="Arial Narrow"/>
          <w:b/>
          <w:lang w:eastAsia="sk-SK"/>
        </w:rPr>
        <w:t>(konsolidovaná verzia)</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5503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D45093" w:rsidRDefault="00D33A6C" w:rsidP="00F1589B">
            <w:pPr>
              <w:spacing w:before="120" w:after="120" w:line="240" w:lineRule="auto"/>
              <w:rPr>
                <w:rFonts w:ascii="Arial Narrow" w:hAnsi="Arial Narrow"/>
                <w:bCs/>
              </w:rPr>
            </w:pPr>
            <w:r w:rsidRPr="00EB6CCE">
              <w:rPr>
                <w:rFonts w:ascii="Arial Narrow" w:hAnsi="Arial Narrow" w:cstheme="minorHAnsi"/>
              </w:rPr>
              <w:t xml:space="preserve">Integrovaná infraštruktúra (ďalej </w:t>
            </w:r>
            <w:r w:rsidR="00171DF4" w:rsidRPr="00B90A72">
              <w:rPr>
                <w:rFonts w:ascii="Arial Narrow" w:hAnsi="Arial Narrow" w:cstheme="minorHAnsi"/>
              </w:rPr>
              <w:t>aj</w:t>
            </w:r>
            <w:r w:rsidRPr="00B90A72">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7B53C8E4" w:rsidR="00D33A6C" w:rsidRPr="00D45093" w:rsidRDefault="0004034C" w:rsidP="008645D0">
            <w:pPr>
              <w:spacing w:before="120" w:after="120" w:line="240" w:lineRule="auto"/>
              <w:rPr>
                <w:rFonts w:ascii="Arial Narrow" w:hAnsi="Arial Narrow"/>
                <w:bCs/>
              </w:rPr>
            </w:pPr>
            <w:r w:rsidRPr="0004034C">
              <w:rPr>
                <w:rFonts w:ascii="Arial Narrow" w:hAnsi="Arial Narrow"/>
                <w:bCs/>
              </w:rPr>
              <w:t>1 - Železničná infraštruktúra (TEN-T CORE) a obnova mobilných prostriedkov</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77777777" w:rsidR="00D33A6C" w:rsidRPr="00D45093" w:rsidRDefault="00D33A6C" w:rsidP="00F1589B">
            <w:pPr>
              <w:spacing w:before="120" w:after="120" w:line="240" w:lineRule="auto"/>
              <w:rPr>
                <w:rFonts w:ascii="Arial Narrow" w:hAnsi="Arial Narrow"/>
                <w:lang w:eastAsia="de-DE"/>
              </w:rPr>
            </w:pPr>
            <w:r w:rsidRPr="00D45093">
              <w:rPr>
                <w:rStyle w:val="FontStyle93"/>
                <w:rFonts w:ascii="Arial Narrow" w:hAnsi="Arial Narrow"/>
                <w:sz w:val="22"/>
                <w:szCs w:val="22"/>
                <w:lang w:eastAsia="de-DE"/>
              </w:rPr>
              <w:t>7i): Podpora multimodálneho jednotného európskeho dopravného priestoru pomocou investícií do TEN-T</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584EBECC" w:rsidR="00D33A6C" w:rsidRPr="00D45093" w:rsidRDefault="0004034C" w:rsidP="00F1589B">
            <w:pPr>
              <w:spacing w:before="120" w:after="120" w:line="240" w:lineRule="auto"/>
              <w:rPr>
                <w:rFonts w:ascii="Arial Narrow" w:hAnsi="Arial Narrow"/>
              </w:rPr>
            </w:pPr>
            <w:r w:rsidRPr="0004034C">
              <w:rPr>
                <w:rFonts w:ascii="Arial Narrow" w:hAnsi="Arial Narrow"/>
              </w:rPr>
              <w:t>1.1  Odstránenie kľúčových úzkych miest na železničnej infraštruktúre prostredníctvom modernizácie a rozvoja hlavných železničných tratí a uzlov dopravne významných z hľadiska medzinárodnej a vnútroštátnej dopravy</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77777777" w:rsidR="00D33A6C" w:rsidRPr="00D45093" w:rsidRDefault="00D33A6C" w:rsidP="00F1589B">
            <w:pPr>
              <w:spacing w:before="120" w:after="120" w:line="240" w:lineRule="auto"/>
              <w:rPr>
                <w:rFonts w:ascii="Arial Narrow" w:hAnsi="Arial Narrow" w:cstheme="minorHAnsi"/>
              </w:rPr>
            </w:pPr>
            <w:r w:rsidRPr="00D45093">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77777777" w:rsidR="00D33A6C" w:rsidRPr="00D45093" w:rsidRDefault="00D33A6C" w:rsidP="00F1589B">
            <w:pPr>
              <w:spacing w:before="120" w:after="120" w:line="240" w:lineRule="auto"/>
              <w:rPr>
                <w:rFonts w:ascii="Arial Narrow" w:hAnsi="Arial Narrow" w:cstheme="minorHAnsi"/>
              </w:rPr>
            </w:pPr>
            <w:r w:rsidRPr="00D45093">
              <w:rPr>
                <w:rFonts w:ascii="Arial Narrow" w:hAnsi="Arial Narrow" w:cstheme="minorHAnsi"/>
              </w:rPr>
              <w:t>Kohézny fond (</w:t>
            </w:r>
            <w:r w:rsidR="00C43CCD" w:rsidRPr="00D45093">
              <w:rPr>
                <w:rFonts w:ascii="Arial Narrow" w:hAnsi="Arial Narrow" w:cstheme="minorHAnsi"/>
              </w:rPr>
              <w:t>ďalej aj „</w:t>
            </w:r>
            <w:r w:rsidRPr="00D45093">
              <w:rPr>
                <w:rFonts w:ascii="Arial Narrow" w:hAnsi="Arial Narrow" w:cstheme="minorHAnsi"/>
              </w:rPr>
              <w:t>KF</w:t>
            </w:r>
            <w:r w:rsidR="00C43CCD" w:rsidRPr="00D45093">
              <w:rPr>
                <w:rFonts w:ascii="Arial Narrow" w:hAnsi="Arial Narrow" w:cstheme="minorHAnsi"/>
              </w:rPr>
              <w:t>“</w:t>
            </w:r>
            <w:r w:rsidRPr="00D45093">
              <w:rPr>
                <w:rFonts w:ascii="Arial Narrow" w:hAnsi="Arial Narrow" w:cstheme="minorHAnsi"/>
              </w:rPr>
              <w:t>)</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5FFA8E92" w:rsidR="007E5C50" w:rsidRPr="00B90A72" w:rsidRDefault="0004034C" w:rsidP="00F1589B">
            <w:pPr>
              <w:spacing w:before="120" w:after="120" w:line="240" w:lineRule="auto"/>
              <w:rPr>
                <w:rFonts w:ascii="Arial Narrow" w:hAnsi="Arial Narrow" w:cstheme="minorHAnsi"/>
              </w:rPr>
            </w:pPr>
            <w:r w:rsidRPr="005F7B3C">
              <w:rPr>
                <w:rFonts w:ascii="Arial Narrow" w:hAnsi="Arial Narrow" w:cstheme="minorHAnsi"/>
              </w:rPr>
              <w:t>Železnice Slovenskej republiky, Bratislava</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67F76DE6"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r>
              <w:rPr>
                <w:rFonts w:ascii="Arial Narrow" w:hAnsi="Arial Narrow" w:cstheme="minorHAnsi"/>
                <w:b/>
              </w:rPr>
              <w:t>/y</w:t>
            </w:r>
          </w:p>
        </w:tc>
        <w:tc>
          <w:tcPr>
            <w:tcW w:w="6912" w:type="dxa"/>
            <w:vAlign w:val="center"/>
          </w:tcPr>
          <w:p w14:paraId="12DFC55C" w14:textId="25450F75" w:rsidR="007E5C50" w:rsidRPr="00B90A72" w:rsidRDefault="00C36E4C" w:rsidP="0004034C">
            <w:pPr>
              <w:spacing w:before="120" w:after="120" w:line="240" w:lineRule="auto"/>
              <w:rPr>
                <w:rFonts w:ascii="Arial Narrow" w:hAnsi="Arial Narrow" w:cstheme="minorHAnsi"/>
              </w:rPr>
            </w:pPr>
            <w:r w:rsidRPr="00D51DA2">
              <w:rPr>
                <w:rFonts w:ascii="Arial Narrow" w:hAnsi="Arial Narrow" w:cstheme="minorHAnsi"/>
              </w:rPr>
              <w:t xml:space="preserve">Zoznam </w:t>
            </w:r>
            <w:r>
              <w:rPr>
                <w:rFonts w:ascii="Arial Narrow" w:hAnsi="Arial Narrow" w:cstheme="minorHAnsi"/>
              </w:rPr>
              <w:t>veľkých</w:t>
            </w:r>
            <w:r w:rsidRPr="00D51DA2">
              <w:rPr>
                <w:rFonts w:ascii="Arial Narrow" w:hAnsi="Arial Narrow" w:cstheme="minorHAnsi"/>
              </w:rPr>
              <w:t xml:space="preserve"> projektov OPII</w:t>
            </w:r>
            <w:r w:rsidR="00C81CB7">
              <w:rPr>
                <w:rFonts w:ascii="Arial Narrow" w:hAnsi="Arial Narrow" w:cstheme="minorHAnsi"/>
              </w:rPr>
              <w:t xml:space="preserve"> </w:t>
            </w:r>
            <w:r w:rsidRPr="00DC4A06">
              <w:rPr>
                <w:rFonts w:ascii="Arial Narrow" w:hAnsi="Arial Narrow" w:cstheme="minorHAnsi"/>
              </w:rPr>
              <w:t>zverejnen</w:t>
            </w:r>
            <w:r w:rsidR="00C81CB7">
              <w:rPr>
                <w:rFonts w:ascii="Arial Narrow" w:hAnsi="Arial Narrow" w:cstheme="minorHAnsi"/>
              </w:rPr>
              <w:t>ý</w:t>
            </w:r>
            <w:r w:rsidRPr="00DC4A06">
              <w:rPr>
                <w:rFonts w:ascii="Arial Narrow" w:hAnsi="Arial Narrow" w:cstheme="minorHAnsi"/>
              </w:rPr>
              <w:t xml:space="preserve"> na webovom sídle </w:t>
            </w:r>
            <w:hyperlink r:id="rId8" w:history="1">
              <w:r w:rsidR="00C30D27">
                <w:rPr>
                  <w:rStyle w:val="Hypertextovprepojenie"/>
                  <w:rFonts w:ascii="Arial Narrow" w:hAnsi="Arial Narrow" w:cs="Calibri"/>
                  <w:lang w:eastAsia="cs-CZ"/>
                </w:rPr>
                <w:t>www.opii.gov.sk</w:t>
              </w:r>
            </w:hyperlink>
            <w:r w:rsidR="000D1E50" w:rsidRPr="005F7B3C">
              <w:rPr>
                <w:rStyle w:val="Hypertextovprepojenie"/>
                <w:rFonts w:ascii="Arial Narrow" w:hAnsi="Arial Narrow" w:cs="Calibri"/>
                <w:u w:val="none"/>
                <w:lang w:eastAsia="cs-CZ"/>
              </w:rPr>
              <w:t xml:space="preserve"> </w:t>
            </w:r>
            <w:r w:rsidR="000D1E50">
              <w:rPr>
                <w:rStyle w:val="Hypertextovprepojenie"/>
                <w:rFonts w:ascii="Arial Narrow" w:hAnsi="Arial Narrow" w:cs="Calibri"/>
                <w:u w:val="none"/>
                <w:lang w:eastAsia="cs-CZ"/>
              </w:rPr>
              <w:t>(</w:t>
            </w:r>
            <w:r w:rsidR="000D1E50" w:rsidRPr="005F7B3C">
              <w:rPr>
                <w:rFonts w:ascii="Arial Narrow" w:hAnsi="Arial Narrow" w:cstheme="minorHAnsi"/>
              </w:rPr>
              <w:t>ďalej aj „webové sídlo RO OPII“)</w:t>
            </w:r>
          </w:p>
        </w:tc>
      </w:tr>
    </w:tbl>
    <w:p w14:paraId="364B42CE"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77458841"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5E41AB">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ako riadiaci 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1CC8436D" w14:textId="77777777" w:rsidR="00B574AD" w:rsidRDefault="00B574AD"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F1589B">
        <w:tc>
          <w:tcPr>
            <w:tcW w:w="2376" w:type="dxa"/>
            <w:shd w:val="clear" w:color="auto" w:fill="D9D9D9" w:themeFill="background1" w:themeFillShade="D9"/>
          </w:tcPr>
          <w:p w14:paraId="7D975DE7" w14:textId="77777777" w:rsidR="00B574AD" w:rsidRPr="005768FA" w:rsidRDefault="00B574AD">
            <w:pPr>
              <w:spacing w:before="120" w:after="120" w:line="240" w:lineRule="auto"/>
              <w:jc w:val="both"/>
              <w:rPr>
                <w:rFonts w:ascii="Arial Narrow" w:hAnsi="Arial Narrow" w:cstheme="minorHAnsi"/>
                <w:b/>
              </w:rPr>
            </w:pPr>
            <w:r w:rsidRPr="00E20EE1">
              <w:rPr>
                <w:rFonts w:ascii="Arial Narrow" w:hAnsi="Arial Narrow" w:cstheme="minorHAnsi"/>
                <w:b/>
              </w:rPr>
              <w:t>Dátum vyhlásenia</w:t>
            </w:r>
            <w:r w:rsidRPr="005768FA">
              <w:rPr>
                <w:rFonts w:ascii="Arial Narrow" w:hAnsi="Arial Narrow" w:cstheme="minorHAnsi"/>
                <w:b/>
              </w:rPr>
              <w:t xml:space="preserve"> </w:t>
            </w:r>
          </w:p>
        </w:tc>
        <w:tc>
          <w:tcPr>
            <w:tcW w:w="6912" w:type="dxa"/>
            <w:vAlign w:val="center"/>
          </w:tcPr>
          <w:p w14:paraId="32FA7535" w14:textId="37BC5DF0" w:rsidR="00B574AD" w:rsidRPr="00F1589B" w:rsidRDefault="0059384E">
            <w:pPr>
              <w:spacing w:before="120" w:after="120" w:line="240" w:lineRule="auto"/>
              <w:rPr>
                <w:rFonts w:ascii="Arial Narrow" w:hAnsi="Arial Narrow" w:cstheme="minorHAnsi"/>
              </w:rPr>
            </w:pPr>
            <w:r w:rsidRPr="005F7B3C">
              <w:rPr>
                <w:rFonts w:ascii="Arial Narrow" w:hAnsi="Arial Narrow" w:cstheme="minorHAnsi"/>
              </w:rPr>
              <w:t>04</w:t>
            </w:r>
            <w:r w:rsidR="00DC4A06" w:rsidRPr="005F7B3C">
              <w:rPr>
                <w:rFonts w:ascii="Arial Narrow" w:hAnsi="Arial Narrow" w:cstheme="minorHAnsi"/>
              </w:rPr>
              <w:t>.</w:t>
            </w:r>
            <w:r w:rsidRPr="005F7B3C">
              <w:rPr>
                <w:rFonts w:ascii="Arial Narrow" w:hAnsi="Arial Narrow" w:cstheme="minorHAnsi"/>
              </w:rPr>
              <w:t>02</w:t>
            </w:r>
            <w:r w:rsidR="00DC4A06" w:rsidRPr="005F7B3C">
              <w:rPr>
                <w:rFonts w:ascii="Arial Narrow" w:hAnsi="Arial Narrow" w:cstheme="minorHAnsi"/>
              </w:rPr>
              <w:t>.</w:t>
            </w:r>
            <w:r w:rsidRPr="005F7B3C">
              <w:rPr>
                <w:rFonts w:ascii="Arial Narrow" w:hAnsi="Arial Narrow" w:cstheme="minorHAnsi"/>
              </w:rPr>
              <w:t>2016</w:t>
            </w:r>
          </w:p>
        </w:tc>
      </w:tr>
      <w:tr w:rsidR="00CD30CE" w:rsidRPr="005768FA" w14:paraId="7FA86533" w14:textId="77777777" w:rsidTr="004C09E1">
        <w:trPr>
          <w:trHeight w:val="2377"/>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lastRenderedPageBreak/>
              <w:t>Dátum uzavretia</w:t>
            </w:r>
          </w:p>
        </w:tc>
        <w:tc>
          <w:tcPr>
            <w:tcW w:w="6912" w:type="dxa"/>
            <w:vAlign w:val="center"/>
          </w:tcPr>
          <w:p w14:paraId="0CCEAA39" w14:textId="77777777" w:rsidR="00CD30CE" w:rsidRPr="00F1589B" w:rsidRDefault="00CD30CE" w:rsidP="00F1589B">
            <w:pPr>
              <w:spacing w:after="0" w:line="240" w:lineRule="auto"/>
              <w:ind w:left="34"/>
              <w:jc w:val="both"/>
              <w:rPr>
                <w:rFonts w:ascii="Arial Narrow" w:hAnsi="Arial Narrow" w:cstheme="minorHAnsi"/>
              </w:rPr>
            </w:pPr>
            <w:r w:rsidRPr="00F1589B">
              <w:rPr>
                <w:rFonts w:ascii="Arial Narrow" w:hAnsi="Arial Narrow" w:cstheme="minorHAnsi"/>
              </w:rPr>
              <w:t>Uzavretie vyzvania nastáva:</w:t>
            </w:r>
          </w:p>
          <w:p w14:paraId="6F64F1A5" w14:textId="6133A92C" w:rsidR="00CD30CE" w:rsidRPr="00B90A72" w:rsidRDefault="0069692F" w:rsidP="00D45093">
            <w:pPr>
              <w:pStyle w:val="Odsekzoznamu"/>
              <w:numPr>
                <w:ilvl w:val="0"/>
                <w:numId w:val="5"/>
              </w:numPr>
              <w:ind w:left="318" w:hanging="284"/>
              <w:jc w:val="both"/>
              <w:rPr>
                <w:rFonts w:ascii="Arial Narrow" w:hAnsi="Arial Narrow" w:cstheme="minorHAnsi"/>
                <w:sz w:val="22"/>
                <w:szCs w:val="22"/>
              </w:rPr>
            </w:pPr>
            <w:r>
              <w:rPr>
                <w:rFonts w:ascii="Arial Narrow" w:hAnsi="Arial Narrow" w:cstheme="minorHAnsi"/>
                <w:sz w:val="22"/>
                <w:szCs w:val="22"/>
              </w:rPr>
              <w:t>n</w:t>
            </w:r>
            <w:r w:rsidR="00EB6CCE" w:rsidRPr="00B90A72">
              <w:rPr>
                <w:rFonts w:ascii="Arial Narrow" w:hAnsi="Arial Narrow" w:cstheme="minorHAnsi"/>
                <w:sz w:val="22"/>
                <w:szCs w:val="22"/>
              </w:rPr>
              <w:t xml:space="preserve">a základe predloženia </w:t>
            </w:r>
            <w:r w:rsidR="00FD437E">
              <w:rPr>
                <w:rFonts w:ascii="Arial Narrow" w:hAnsi="Arial Narrow" w:cstheme="minorHAnsi"/>
                <w:sz w:val="22"/>
                <w:szCs w:val="22"/>
              </w:rPr>
              <w:t xml:space="preserve">Oznámenia </w:t>
            </w:r>
            <w:r w:rsidR="000B6E76">
              <w:rPr>
                <w:rFonts w:ascii="Arial Narrow" w:hAnsi="Arial Narrow" w:cstheme="minorHAnsi"/>
                <w:sz w:val="22"/>
                <w:szCs w:val="22"/>
              </w:rPr>
              <w:t xml:space="preserve">vybraného veľkého projektu </w:t>
            </w:r>
            <w:r w:rsidR="00FD437E">
              <w:rPr>
                <w:rFonts w:ascii="Arial Narrow" w:hAnsi="Arial Narrow" w:cstheme="minorHAnsi"/>
                <w:sz w:val="22"/>
                <w:szCs w:val="22"/>
              </w:rPr>
              <w:t>resp. Informácie o veľkom projekte</w:t>
            </w:r>
            <w:r w:rsidR="00FD437E" w:rsidRPr="00B90A72">
              <w:rPr>
                <w:rFonts w:ascii="Arial Narrow" w:hAnsi="Arial Narrow" w:cstheme="minorHAnsi"/>
                <w:sz w:val="22"/>
                <w:szCs w:val="22"/>
              </w:rPr>
              <w:t xml:space="preserve"> </w:t>
            </w:r>
            <w:r w:rsidR="00FD437E">
              <w:rPr>
                <w:rFonts w:ascii="Arial Narrow" w:hAnsi="Arial Narrow" w:cstheme="minorHAnsi"/>
                <w:sz w:val="22"/>
                <w:szCs w:val="22"/>
              </w:rPr>
              <w:t xml:space="preserve">Európskej Komisii </w:t>
            </w:r>
            <w:r w:rsidR="00C36E4C" w:rsidRPr="00DC4A06">
              <w:rPr>
                <w:rFonts w:ascii="Arial Narrow" w:hAnsi="Arial Narrow" w:cstheme="minorHAnsi"/>
                <w:sz w:val="22"/>
                <w:szCs w:val="22"/>
              </w:rPr>
              <w:t xml:space="preserve">pre </w:t>
            </w:r>
            <w:r w:rsidR="006C359F">
              <w:rPr>
                <w:rFonts w:ascii="Arial Narrow" w:hAnsi="Arial Narrow" w:cstheme="minorHAnsi"/>
                <w:sz w:val="22"/>
                <w:szCs w:val="22"/>
              </w:rPr>
              <w:t>posledný projekt</w:t>
            </w:r>
            <w:r w:rsidR="00C36E4C" w:rsidRPr="00DC4A06">
              <w:rPr>
                <w:rFonts w:ascii="Arial Narrow" w:hAnsi="Arial Narrow" w:cstheme="minorHAnsi"/>
                <w:sz w:val="22"/>
                <w:szCs w:val="22"/>
              </w:rPr>
              <w:t xml:space="preserve"> uveden</w:t>
            </w:r>
            <w:r w:rsidR="006C359F">
              <w:rPr>
                <w:rFonts w:ascii="Arial Narrow" w:hAnsi="Arial Narrow" w:cstheme="minorHAnsi"/>
                <w:sz w:val="22"/>
                <w:szCs w:val="22"/>
              </w:rPr>
              <w:t>ý</w:t>
            </w:r>
            <w:r w:rsidR="00C36E4C" w:rsidRPr="00DC4A06">
              <w:rPr>
                <w:rFonts w:ascii="Arial Narrow" w:hAnsi="Arial Narrow" w:cstheme="minorHAnsi"/>
                <w:sz w:val="22"/>
                <w:szCs w:val="22"/>
              </w:rPr>
              <w:t xml:space="preserve"> v </w:t>
            </w:r>
            <w:r w:rsidR="00C36E4C" w:rsidRPr="00D51DA2">
              <w:rPr>
                <w:rFonts w:ascii="Arial Narrow" w:hAnsi="Arial Narrow" w:cstheme="minorHAnsi"/>
                <w:sz w:val="22"/>
                <w:szCs w:val="22"/>
              </w:rPr>
              <w:t xml:space="preserve">Zozname </w:t>
            </w:r>
            <w:r w:rsidR="00C36E4C">
              <w:rPr>
                <w:rFonts w:ascii="Arial Narrow" w:hAnsi="Arial Narrow" w:cstheme="minorHAnsi"/>
                <w:sz w:val="22"/>
                <w:szCs w:val="22"/>
              </w:rPr>
              <w:t>veľkých</w:t>
            </w:r>
            <w:r w:rsidR="00C36E4C" w:rsidRPr="00D51DA2">
              <w:rPr>
                <w:rFonts w:ascii="Arial Narrow" w:hAnsi="Arial Narrow" w:cstheme="minorHAnsi"/>
                <w:sz w:val="22"/>
                <w:szCs w:val="22"/>
              </w:rPr>
              <w:t xml:space="preserve"> projektov OPII</w:t>
            </w:r>
            <w:r w:rsidR="00C36E4C" w:rsidRPr="00DC4A06">
              <w:rPr>
                <w:rFonts w:ascii="Arial Narrow" w:hAnsi="Arial Narrow" w:cstheme="minorHAnsi"/>
                <w:sz w:val="22"/>
                <w:szCs w:val="22"/>
              </w:rPr>
              <w:t xml:space="preserve"> zverejnenom na webovom sídle </w:t>
            </w:r>
            <w:r w:rsidR="000D1E50" w:rsidRPr="00FE03D5">
              <w:rPr>
                <w:rFonts w:ascii="Arial Narrow" w:hAnsi="Arial Narrow" w:cstheme="minorHAnsi"/>
              </w:rPr>
              <w:t>RO OPII</w:t>
            </w:r>
            <w:r w:rsidR="0049783F">
              <w:rPr>
                <w:rFonts w:ascii="Arial Narrow" w:hAnsi="Arial Narrow" w:cstheme="minorHAnsi"/>
                <w:sz w:val="22"/>
                <w:szCs w:val="22"/>
              </w:rPr>
              <w:t xml:space="preserve">. </w:t>
            </w:r>
            <w:r>
              <w:rPr>
                <w:rFonts w:ascii="Arial Narrow" w:hAnsi="Arial Narrow" w:cstheme="minorHAnsi"/>
                <w:sz w:val="22"/>
                <w:szCs w:val="22"/>
              </w:rPr>
              <w:t xml:space="preserve">Presný dátum uzavretia vyzvania RO OPII </w:t>
            </w:r>
            <w:r w:rsidRPr="00DC4A06">
              <w:rPr>
                <w:rFonts w:ascii="Arial Narrow" w:hAnsi="Arial Narrow" w:cstheme="minorHAnsi"/>
                <w:sz w:val="22"/>
                <w:szCs w:val="22"/>
              </w:rPr>
              <w:t xml:space="preserve">zverejní na webovom sídle </w:t>
            </w:r>
            <w:r w:rsidR="000D1E50" w:rsidRPr="00FE03D5">
              <w:rPr>
                <w:rFonts w:ascii="Arial Narrow" w:hAnsi="Arial Narrow" w:cstheme="minorHAnsi"/>
              </w:rPr>
              <w:t>RO OPII</w:t>
            </w:r>
            <w:r w:rsidRPr="00DC4A06">
              <w:rPr>
                <w:rFonts w:ascii="Arial Narrow" w:hAnsi="Arial Narrow" w:cstheme="minorHAnsi"/>
                <w:sz w:val="22"/>
                <w:szCs w:val="22"/>
              </w:rPr>
              <w:t xml:space="preserve"> </w:t>
            </w:r>
            <w:r>
              <w:rPr>
                <w:rFonts w:ascii="Arial Narrow" w:hAnsi="Arial Narrow" w:cstheme="minorHAnsi"/>
                <w:sz w:val="22"/>
                <w:szCs w:val="22"/>
              </w:rPr>
              <w:t xml:space="preserve"> a</w:t>
            </w:r>
            <w:r w:rsidR="00CD30CE" w:rsidRPr="00B90A72">
              <w:rPr>
                <w:rFonts w:ascii="Arial Narrow" w:hAnsi="Arial Narrow" w:cstheme="minorHAnsi"/>
                <w:sz w:val="22"/>
                <w:szCs w:val="22"/>
              </w:rPr>
              <w:t xml:space="preserve">lebo </w:t>
            </w:r>
          </w:p>
          <w:p w14:paraId="0E9735D7" w14:textId="4189199A" w:rsidR="00CD30CE" w:rsidRPr="00DC4A06" w:rsidRDefault="00CD30CE" w:rsidP="007E1FC8">
            <w:pPr>
              <w:pStyle w:val="Odsekzoznamu"/>
              <w:numPr>
                <w:ilvl w:val="0"/>
                <w:numId w:val="5"/>
              </w:numPr>
              <w:spacing w:before="60"/>
              <w:ind w:left="318" w:hanging="284"/>
              <w:jc w:val="both"/>
              <w:rPr>
                <w:rFonts w:ascii="Arial Narrow" w:hAnsi="Arial Narrow" w:cstheme="minorHAnsi"/>
                <w:sz w:val="22"/>
                <w:szCs w:val="22"/>
              </w:rPr>
            </w:pPr>
            <w:r w:rsidRPr="00DC4A06">
              <w:rPr>
                <w:rFonts w:ascii="Arial Narrow" w:hAnsi="Arial Narrow" w:cstheme="minorHAnsi"/>
                <w:sz w:val="22"/>
                <w:szCs w:val="22"/>
              </w:rPr>
              <w:t>na základe rozhodnutia RO OPII o </w:t>
            </w:r>
            <w:r w:rsidR="005E41AB">
              <w:rPr>
                <w:rFonts w:ascii="Arial Narrow" w:hAnsi="Arial Narrow" w:cstheme="minorHAnsi"/>
                <w:sz w:val="22"/>
                <w:szCs w:val="22"/>
              </w:rPr>
              <w:t>zrušení</w:t>
            </w:r>
            <w:r w:rsidR="005E41AB" w:rsidRPr="00DC4A06">
              <w:rPr>
                <w:rFonts w:ascii="Arial Narrow" w:hAnsi="Arial Narrow" w:cstheme="minorHAnsi"/>
                <w:sz w:val="22"/>
                <w:szCs w:val="22"/>
              </w:rPr>
              <w:t xml:space="preserve"> </w:t>
            </w:r>
            <w:r w:rsidRPr="00DC4A06">
              <w:rPr>
                <w:rFonts w:ascii="Arial Narrow" w:hAnsi="Arial Narrow" w:cstheme="minorHAnsi"/>
                <w:sz w:val="22"/>
                <w:szCs w:val="22"/>
              </w:rPr>
              <w:t xml:space="preserve">vyzvania, </w:t>
            </w:r>
            <w:r w:rsidR="00DC4A06" w:rsidRPr="00DC4A06">
              <w:rPr>
                <w:rFonts w:ascii="Arial Narrow" w:hAnsi="Arial Narrow" w:cstheme="minorHAnsi"/>
                <w:sz w:val="22"/>
                <w:szCs w:val="22"/>
              </w:rPr>
              <w:t>ktor</w:t>
            </w:r>
            <w:r w:rsidR="004C09E1">
              <w:rPr>
                <w:rFonts w:ascii="Arial Narrow" w:hAnsi="Arial Narrow" w:cstheme="minorHAnsi"/>
                <w:sz w:val="22"/>
                <w:szCs w:val="22"/>
              </w:rPr>
              <w:t>é</w:t>
            </w:r>
            <w:r w:rsidR="00DC4A06" w:rsidRPr="00DC4A06">
              <w:rPr>
                <w:rFonts w:ascii="Arial Narrow" w:hAnsi="Arial Narrow" w:cstheme="minorHAnsi"/>
                <w:sz w:val="22"/>
                <w:szCs w:val="22"/>
              </w:rPr>
              <w:t xml:space="preserve"> RO OPII zverejní na webovom sídle </w:t>
            </w:r>
            <w:r w:rsidR="000D1E50" w:rsidRPr="00FE03D5">
              <w:rPr>
                <w:rFonts w:ascii="Arial Narrow" w:hAnsi="Arial Narrow" w:cstheme="minorHAnsi"/>
              </w:rPr>
              <w:t>RO OPII</w:t>
            </w:r>
            <w:r w:rsidR="00DC4A06" w:rsidRPr="00DC4A06">
              <w:rPr>
                <w:rFonts w:ascii="Arial Narrow" w:hAnsi="Arial Narrow" w:cstheme="minorHAnsi"/>
                <w:sz w:val="22"/>
                <w:szCs w:val="22"/>
              </w:rPr>
              <w:t xml:space="preserve">  </w:t>
            </w:r>
            <w:r w:rsidRPr="00DC4A06">
              <w:rPr>
                <w:rFonts w:ascii="Arial Narrow" w:hAnsi="Arial Narrow" w:cstheme="minorHAnsi"/>
                <w:sz w:val="22"/>
                <w:szCs w:val="22"/>
              </w:rPr>
              <w:t xml:space="preserve"> </w:t>
            </w:r>
          </w:p>
          <w:p w14:paraId="64E6A72D" w14:textId="2E1F555D" w:rsidR="0029522A" w:rsidRPr="00F1589B" w:rsidRDefault="00CD30CE" w:rsidP="00AC7CBF">
            <w:pPr>
              <w:spacing w:before="60" w:line="240" w:lineRule="auto"/>
              <w:jc w:val="both"/>
              <w:rPr>
                <w:rFonts w:ascii="Arial Narrow" w:hAnsi="Arial Narrow" w:cstheme="minorHAnsi"/>
              </w:rPr>
            </w:pPr>
            <w:r w:rsidRPr="00DC4A06">
              <w:rPr>
                <w:rFonts w:ascii="Arial Narrow" w:hAnsi="Arial Narrow" w:cstheme="minorHAnsi"/>
              </w:rPr>
              <w:t>podľa toho, ktorá skutočnosť nastane skôr</w:t>
            </w:r>
            <w:r w:rsidRPr="00F1589B">
              <w:rPr>
                <w:rStyle w:val="Hypertextovprepojenie"/>
                <w:rFonts w:ascii="Arial Narrow" w:hAnsi="Arial Narrow" w:cs="Calibri"/>
                <w:color w:val="auto"/>
                <w:u w:val="none"/>
                <w:lang w:eastAsia="cs-CZ"/>
              </w:rPr>
              <w:t xml:space="preserve">. </w:t>
            </w:r>
            <w:r w:rsidR="0069692F">
              <w:rPr>
                <w:rStyle w:val="Hypertextovprepojenie"/>
                <w:rFonts w:ascii="Arial Narrow" w:hAnsi="Arial Narrow" w:cs="Calibri"/>
                <w:color w:val="auto"/>
                <w:u w:val="none"/>
                <w:lang w:eastAsia="cs-CZ"/>
              </w:rPr>
              <w:t xml:space="preserve"> </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46A3F3E1" w:rsidR="000F6F11" w:rsidRPr="008946B8" w:rsidRDefault="003A3C11" w:rsidP="00F1589B">
            <w:pPr>
              <w:spacing w:before="120" w:after="120" w:line="240" w:lineRule="auto"/>
              <w:jc w:val="both"/>
              <w:rPr>
                <w:rFonts w:ascii="Arial Narrow" w:hAnsi="Arial Narrow" w:cstheme="minorHAnsi"/>
              </w:rPr>
            </w:pPr>
            <w:r w:rsidRPr="005768FA">
              <w:rPr>
                <w:rFonts w:ascii="Arial Narrow" w:hAnsi="Arial Narrow" w:cstheme="minorHAnsi"/>
                <w:b/>
              </w:rPr>
              <w:t xml:space="preserve">Indikatívna výška finančných prostriedkov vyčlenených na </w:t>
            </w:r>
            <w:r w:rsidRPr="008946B8">
              <w:rPr>
                <w:rFonts w:ascii="Arial Narrow" w:hAnsi="Arial Narrow" w:cstheme="minorHAnsi"/>
                <w:b/>
              </w:rPr>
              <w:t xml:space="preserve">vyzvanie </w:t>
            </w:r>
            <w:r w:rsidR="00F82DB4" w:rsidRPr="008946B8">
              <w:rPr>
                <w:rFonts w:ascii="Arial Narrow" w:hAnsi="Arial Narrow" w:cstheme="minorHAnsi"/>
                <w:b/>
              </w:rPr>
              <w:t xml:space="preserve">zo zdroja EÚ </w:t>
            </w:r>
            <w:r w:rsidRPr="008946B8">
              <w:rPr>
                <w:rFonts w:ascii="Arial Narrow" w:hAnsi="Arial Narrow" w:cstheme="minorHAnsi"/>
                <w:b/>
              </w:rPr>
              <w:t xml:space="preserve">je </w:t>
            </w:r>
            <w:ins w:id="2" w:author="GC" w:date="2020-01-21T09:43:00Z">
              <w:r w:rsidR="00167BF6">
                <w:rPr>
                  <w:rFonts w:ascii="Arial Narrow" w:hAnsi="Arial Narrow" w:cstheme="minorHAnsi"/>
                  <w:b/>
                </w:rPr>
                <w:t>731 500 000,00</w:t>
              </w:r>
            </w:ins>
            <w:bookmarkStart w:id="3" w:name="_GoBack"/>
            <w:bookmarkEnd w:id="3"/>
            <w:ins w:id="4" w:author="GC" w:date="2019-12-27T15:02:00Z">
              <w:r w:rsidR="008F7936" w:rsidRPr="008F7936">
                <w:rPr>
                  <w:rFonts w:ascii="Arial Narrow" w:hAnsi="Arial Narrow" w:cstheme="minorHAnsi"/>
                  <w:b/>
                </w:rPr>
                <w:t xml:space="preserve"> </w:t>
              </w:r>
            </w:ins>
            <w:del w:id="5" w:author="GC" w:date="2019-12-27T15:02:00Z">
              <w:r w:rsidR="00F84CD1" w:rsidDel="008F7936">
                <w:rPr>
                  <w:rFonts w:ascii="Arial Narrow" w:hAnsi="Arial Narrow" w:cstheme="minorHAnsi"/>
                  <w:b/>
                </w:rPr>
                <w:delText>25</w:delText>
              </w:r>
              <w:r w:rsidR="00F84CD1" w:rsidRPr="005F7B3C" w:rsidDel="008F7936">
                <w:rPr>
                  <w:rFonts w:ascii="Arial Narrow" w:hAnsi="Arial Narrow" w:cstheme="minorHAnsi"/>
                  <w:b/>
                </w:rPr>
                <w:delText>0 </w:delText>
              </w:r>
              <w:r w:rsidR="00761555" w:rsidRPr="005F7B3C" w:rsidDel="008F7936">
                <w:rPr>
                  <w:rFonts w:ascii="Arial Narrow" w:hAnsi="Arial Narrow" w:cstheme="minorHAnsi"/>
                  <w:b/>
                </w:rPr>
                <w:delText>000</w:delText>
              </w:r>
              <w:r w:rsidR="0099597F" w:rsidRPr="005F7B3C" w:rsidDel="008F7936">
                <w:rPr>
                  <w:rFonts w:ascii="Arial Narrow" w:hAnsi="Arial Narrow" w:cstheme="minorHAnsi"/>
                  <w:b/>
                </w:rPr>
                <w:delText> </w:delText>
              </w:r>
              <w:r w:rsidR="00761555" w:rsidRPr="005F7B3C" w:rsidDel="008F7936">
                <w:rPr>
                  <w:rFonts w:ascii="Arial Narrow" w:hAnsi="Arial Narrow" w:cstheme="minorHAnsi"/>
                  <w:b/>
                </w:rPr>
                <w:delText>000</w:delText>
              </w:r>
              <w:r w:rsidR="0099597F" w:rsidRPr="005F7B3C" w:rsidDel="008F7936">
                <w:rPr>
                  <w:rFonts w:ascii="Arial Narrow" w:hAnsi="Arial Narrow" w:cstheme="minorHAnsi"/>
                  <w:b/>
                </w:rPr>
                <w:delText>,00</w:delText>
              </w:r>
              <w:r w:rsidR="00AB4D3C" w:rsidRPr="005F7B3C" w:rsidDel="008F7936">
                <w:rPr>
                  <w:rFonts w:ascii="Arial Narrow" w:hAnsi="Arial Narrow" w:cstheme="minorHAnsi"/>
                  <w:b/>
                </w:rPr>
                <w:delText xml:space="preserve"> </w:delText>
              </w:r>
            </w:del>
            <w:r w:rsidR="00BC0F00" w:rsidRPr="005F7B3C">
              <w:rPr>
                <w:rFonts w:ascii="Arial Narrow" w:hAnsi="Arial Narrow" w:cstheme="minorHAnsi"/>
                <w:b/>
              </w:rPr>
              <w:t>EUR</w:t>
            </w:r>
            <w:r w:rsidR="00F82DB4" w:rsidRPr="008946B8">
              <w:rPr>
                <w:rFonts w:ascii="Arial Narrow" w:hAnsi="Arial Narrow" w:cstheme="minorHAnsi"/>
                <w:b/>
              </w:rPr>
              <w:t>.</w:t>
            </w:r>
            <w:r w:rsidR="00BC0F00" w:rsidRPr="008946B8">
              <w:rPr>
                <w:rFonts w:ascii="Arial Narrow" w:hAnsi="Arial Narrow" w:cstheme="minorHAnsi"/>
              </w:rPr>
              <w:t xml:space="preserve">  </w:t>
            </w:r>
          </w:p>
          <w:p w14:paraId="3A281827" w14:textId="4531C3C0"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9"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2F335301" w14:textId="212F7578" w:rsidR="00AB4D3C" w:rsidRPr="00F1589B" w:rsidRDefault="00AB4D3C" w:rsidP="00F1589B">
            <w:pPr>
              <w:spacing w:before="120" w:after="0" w:line="240" w:lineRule="auto"/>
              <w:jc w:val="both"/>
              <w:rPr>
                <w:rFonts w:ascii="Arial Narrow" w:hAnsi="Arial Narrow" w:cstheme="minorHAnsi"/>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0D1E50" w:rsidRPr="00FE03D5">
              <w:rPr>
                <w:rFonts w:ascii="Arial Narrow" w:hAnsi="Arial Narrow" w:cstheme="minorHAnsi"/>
              </w:rPr>
              <w:t>RO OPII</w:t>
            </w:r>
            <w:r>
              <w:rPr>
                <w:rFonts w:ascii="Arial Narrow" w:hAnsi="Arial Narrow" w:cstheme="minorHAnsi"/>
              </w:rPr>
              <w:t xml:space="preserve"> .</w:t>
            </w:r>
          </w:p>
          <w:p w14:paraId="3D834603" w14:textId="227488C7" w:rsidR="00785609" w:rsidRPr="00F1589B" w:rsidRDefault="006D218E" w:rsidP="009F6C89">
            <w:pPr>
              <w:spacing w:before="120" w:after="0" w:line="240" w:lineRule="auto"/>
              <w:jc w:val="both"/>
              <w:rPr>
                <w:rFonts w:ascii="Arial Narrow" w:hAnsi="Arial Narrow" w:cstheme="minorHAnsi"/>
                <w:color w:val="FF0000"/>
              </w:rPr>
            </w:pPr>
            <w:r w:rsidRPr="00D45093">
              <w:rPr>
                <w:rFonts w:ascii="Arial Narrow" w:hAnsi="Arial Narrow" w:cstheme="minorHAnsi"/>
              </w:rPr>
              <w:t xml:space="preserve">Zmena indikatívnej výšky finančných prostriedkov určených na vyčerpanie je možná </w:t>
            </w:r>
            <w:r w:rsidR="00AA580A" w:rsidRPr="00D45093">
              <w:rPr>
                <w:rFonts w:ascii="Arial Narrow" w:hAnsi="Arial Narrow" w:cstheme="minorHAnsi"/>
              </w:rPr>
              <w:t>aj</w:t>
            </w:r>
            <w:r w:rsidRPr="00D45093">
              <w:rPr>
                <w:rFonts w:ascii="Arial Narrow" w:hAnsi="Arial Narrow" w:cstheme="minorHAnsi"/>
              </w:rPr>
              <w:t xml:space="preserve"> ak </w:t>
            </w:r>
            <w:r w:rsidR="00AA580A" w:rsidRPr="00D45093">
              <w:rPr>
                <w:rFonts w:ascii="Arial Narrow" w:hAnsi="Arial Narrow" w:cstheme="minorHAnsi"/>
              </w:rPr>
              <w:t xml:space="preserve">Európska komisia (ďalej aj „EK“) </w:t>
            </w:r>
            <w:r w:rsidRPr="00D45093">
              <w:rPr>
                <w:rFonts w:ascii="Arial Narrow" w:hAnsi="Arial Narrow" w:cstheme="minorHAnsi"/>
              </w:rPr>
              <w:t>v rozhodnutí o veľkom projekte tak rozhodne a zároveň je zabezpečené finančné krytie.</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BB4D30">
                    <w:rPr>
                      <w:rFonts w:ascii="Arial Narrow" w:eastAsia="Times New Roman" w:hAnsi="Arial Narrow"/>
                      <w:b/>
                      <w:bCs/>
                      <w:color w:val="000000"/>
                      <w:lang w:eastAsia="sk-SK"/>
                    </w:rPr>
                    <w:t xml:space="preserve">% </w:t>
                  </w:r>
                  <w:r w:rsidR="004F448E" w:rsidRPr="00BB4D30">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3407BAE" w14:textId="77777777" w:rsidR="00C953B7" w:rsidRDefault="00C953B7" w:rsidP="00C953B7">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Železnice Slovenskej republiky (ŽSR)</w:t>
                  </w:r>
                </w:p>
                <w:p w14:paraId="13059C36" w14:textId="461E6540" w:rsidR="00420DF5" w:rsidRPr="00F1589B" w:rsidRDefault="00C953B7" w:rsidP="00F1589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 xml:space="preserve">Právna forma: </w:t>
                  </w:r>
                  <w:r w:rsidR="00A85B6E" w:rsidRPr="00A85B6E">
                    <w:rPr>
                      <w:rFonts w:ascii="Arial Narrow" w:eastAsia="Times New Roman" w:hAnsi="Arial Narrow"/>
                      <w:color w:val="000000"/>
                      <w:lang w:eastAsia="sk-SK"/>
                    </w:rPr>
                    <w:t>Nešpecifikovaná právna forma</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46C30EFC" w14:textId="4DEF1B8D" w:rsidR="00B237AE" w:rsidRPr="005768FA" w:rsidRDefault="00C4623D" w:rsidP="00D45093">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4F448E" w:rsidRPr="00D45093">
              <w:rPr>
                <w:rFonts w:ascii="Arial Narrow" w:hAnsi="Arial Narrow" w:cstheme="minorHAnsi"/>
              </w:rPr>
              <w:t>KF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0FE4CB31" w14:textId="2507B734" w:rsidR="004F448E" w:rsidRPr="00D45093" w:rsidRDefault="004F448E" w:rsidP="00F1589B">
            <w:pPr>
              <w:pStyle w:val="Default"/>
              <w:spacing w:before="120"/>
              <w:jc w:val="both"/>
              <w:rPr>
                <w:rFonts w:ascii="Arial Narrow" w:hAnsi="Arial Narrow"/>
                <w:color w:val="auto"/>
                <w:sz w:val="22"/>
                <w:szCs w:val="22"/>
              </w:rPr>
            </w:pPr>
            <w:r w:rsidRPr="00B90A72">
              <w:rPr>
                <w:rFonts w:ascii="Arial Narrow" w:hAnsi="Arial Narrow"/>
                <w:color w:val="auto"/>
                <w:sz w:val="22"/>
                <w:szCs w:val="22"/>
              </w:rPr>
              <w:t>Žiadateľ môže predložiť žiados</w:t>
            </w:r>
            <w:r w:rsidR="00C36E4C">
              <w:rPr>
                <w:rFonts w:ascii="Arial Narrow" w:hAnsi="Arial Narrow"/>
                <w:color w:val="auto"/>
                <w:sz w:val="22"/>
                <w:szCs w:val="22"/>
              </w:rPr>
              <w:t>ti</w:t>
            </w:r>
            <w:r w:rsidRPr="00B90A72">
              <w:rPr>
                <w:rFonts w:ascii="Arial Narrow" w:hAnsi="Arial Narrow"/>
                <w:color w:val="auto"/>
                <w:sz w:val="22"/>
                <w:szCs w:val="22"/>
              </w:rPr>
              <w:t xml:space="preserve"> o nenávratný finančný príspevok na realizáciu projekt</w:t>
            </w:r>
            <w:r w:rsidR="00C36E4C">
              <w:rPr>
                <w:rFonts w:ascii="Arial Narrow" w:hAnsi="Arial Narrow"/>
                <w:color w:val="auto"/>
                <w:sz w:val="22"/>
                <w:szCs w:val="22"/>
              </w:rPr>
              <w:t>ov</w:t>
            </w:r>
            <w:r w:rsidRPr="00B90A72">
              <w:rPr>
                <w:rFonts w:ascii="Arial Narrow" w:hAnsi="Arial Narrow"/>
                <w:color w:val="auto"/>
                <w:sz w:val="22"/>
                <w:szCs w:val="22"/>
              </w:rPr>
              <w:t xml:space="preserve"> (ďalej len „žiadosť o NFP“ alebo „ŽoNFP“) kedykoľvek od vyhlásenia vyzvania</w:t>
            </w:r>
            <w:r w:rsidRPr="00D45093">
              <w:rPr>
                <w:rFonts w:ascii="Arial Narrow" w:hAnsi="Arial Narrow"/>
                <w:color w:val="auto"/>
                <w:sz w:val="22"/>
                <w:szCs w:val="22"/>
              </w:rPr>
              <w:t xml:space="preserve"> </w:t>
            </w:r>
            <w:r w:rsidRPr="00B90A72">
              <w:rPr>
                <w:rFonts w:ascii="Arial Narrow" w:hAnsi="Arial Narrow"/>
                <w:color w:val="auto"/>
                <w:sz w:val="22"/>
                <w:szCs w:val="22"/>
              </w:rPr>
              <w:t>až do uzavretia vyzvania</w:t>
            </w:r>
            <w:r w:rsidR="00BC0F00" w:rsidRPr="00B90A72">
              <w:rPr>
                <w:rFonts w:ascii="Arial Narrow" w:hAnsi="Arial Narrow"/>
                <w:color w:val="auto"/>
                <w:sz w:val="22"/>
                <w:szCs w:val="22"/>
              </w:rPr>
              <w:t>.</w:t>
            </w:r>
            <w:r w:rsidRPr="00B90A72">
              <w:rPr>
                <w:rFonts w:ascii="Arial Narrow" w:hAnsi="Arial Narrow"/>
                <w:color w:val="auto"/>
                <w:sz w:val="22"/>
                <w:szCs w:val="22"/>
              </w:rPr>
              <w:t xml:space="preserve"> </w:t>
            </w:r>
          </w:p>
          <w:p w14:paraId="25408E23" w14:textId="201E577D" w:rsidR="002F284F" w:rsidRPr="00D45093" w:rsidRDefault="00022F0D" w:rsidP="002F284F">
            <w:pPr>
              <w:pStyle w:val="Default"/>
              <w:spacing w:before="120"/>
              <w:jc w:val="both"/>
              <w:rPr>
                <w:rFonts w:ascii="Arial Narrow" w:hAnsi="Arial Narrow"/>
                <w:color w:val="auto"/>
                <w:sz w:val="22"/>
                <w:szCs w:val="22"/>
              </w:rPr>
            </w:pPr>
            <w:r w:rsidRPr="00D45093">
              <w:rPr>
                <w:rFonts w:ascii="Arial Narrow" w:hAnsi="Arial Narrow"/>
                <w:b/>
                <w:color w:val="auto"/>
                <w:sz w:val="22"/>
                <w:szCs w:val="22"/>
              </w:rPr>
              <w:t>Konanie o veľkom projekte</w:t>
            </w:r>
            <w:r w:rsidRPr="00D45093">
              <w:rPr>
                <w:rFonts w:ascii="Arial Narrow" w:hAnsi="Arial Narrow"/>
                <w:color w:val="auto"/>
                <w:sz w:val="22"/>
                <w:szCs w:val="22"/>
              </w:rPr>
              <w:t xml:space="preserve"> začína doručením </w:t>
            </w:r>
            <w:r w:rsidR="00F834D4" w:rsidRPr="00D45093">
              <w:rPr>
                <w:rFonts w:ascii="Arial Narrow" w:hAnsi="Arial Narrow"/>
                <w:color w:val="auto"/>
                <w:sz w:val="22"/>
                <w:szCs w:val="22"/>
              </w:rPr>
              <w:t xml:space="preserve">ŽoNFP </w:t>
            </w:r>
            <w:r w:rsidR="008F1058" w:rsidRPr="00D45093">
              <w:rPr>
                <w:rFonts w:ascii="Arial Narrow" w:hAnsi="Arial Narrow"/>
                <w:color w:val="auto"/>
                <w:sz w:val="22"/>
                <w:szCs w:val="22"/>
              </w:rPr>
              <w:t xml:space="preserve">na adresu </w:t>
            </w:r>
            <w:r w:rsidRPr="00D45093">
              <w:rPr>
                <w:rFonts w:ascii="Arial Narrow" w:hAnsi="Arial Narrow"/>
                <w:color w:val="auto"/>
                <w:sz w:val="22"/>
                <w:szCs w:val="22"/>
              </w:rPr>
              <w:t xml:space="preserve">RO OPII. </w:t>
            </w:r>
            <w:r w:rsidR="006F2925" w:rsidRPr="00D45093">
              <w:rPr>
                <w:rFonts w:ascii="Arial Narrow" w:hAnsi="Arial Narrow"/>
                <w:color w:val="auto"/>
                <w:sz w:val="22"/>
                <w:szCs w:val="22"/>
                <w:u w:val="single"/>
              </w:rPr>
              <w:t xml:space="preserve">Ak </w:t>
            </w:r>
            <w:r w:rsidR="00362D07" w:rsidRPr="00D45093">
              <w:rPr>
                <w:rFonts w:ascii="Arial Narrow" w:hAnsi="Arial Narrow"/>
                <w:color w:val="auto"/>
                <w:sz w:val="22"/>
                <w:szCs w:val="22"/>
                <w:u w:val="single"/>
              </w:rPr>
              <w:t>veľký projekt</w:t>
            </w:r>
            <w:r w:rsidR="006F2925" w:rsidRPr="00D45093">
              <w:rPr>
                <w:rFonts w:ascii="Arial Narrow" w:hAnsi="Arial Narrow"/>
                <w:color w:val="auto"/>
                <w:sz w:val="22"/>
                <w:szCs w:val="22"/>
                <w:u w:val="single"/>
              </w:rPr>
              <w:t xml:space="preserve"> nespĺňa podmienky</w:t>
            </w:r>
            <w:r w:rsidR="006F2925" w:rsidRPr="00D45093">
              <w:rPr>
                <w:rFonts w:ascii="Arial Narrow" w:hAnsi="Arial Narrow"/>
                <w:color w:val="auto"/>
                <w:sz w:val="22"/>
                <w:szCs w:val="22"/>
              </w:rPr>
              <w:t xml:space="preserve"> určené vo vyzvaní</w:t>
            </w:r>
            <w:r w:rsidR="00362D07" w:rsidRPr="00D45093">
              <w:rPr>
                <w:rFonts w:ascii="Arial Narrow" w:hAnsi="Arial Narrow"/>
                <w:color w:val="auto"/>
                <w:sz w:val="22"/>
                <w:szCs w:val="22"/>
              </w:rPr>
              <w:t xml:space="preserve">, </w:t>
            </w:r>
            <w:r w:rsidR="00365E0A" w:rsidRPr="00D45093">
              <w:rPr>
                <w:rFonts w:ascii="Arial Narrow" w:hAnsi="Arial Narrow"/>
                <w:color w:val="auto"/>
                <w:sz w:val="22"/>
                <w:szCs w:val="22"/>
              </w:rPr>
              <w:t xml:space="preserve">alebo ak </w:t>
            </w:r>
            <w:r w:rsidR="008F1058" w:rsidRPr="00D45093">
              <w:rPr>
                <w:rFonts w:ascii="Arial Narrow" w:hAnsi="Arial Narrow"/>
                <w:color w:val="auto"/>
                <w:sz w:val="22"/>
                <w:szCs w:val="22"/>
              </w:rPr>
              <w:t xml:space="preserve">nastane niektorá z </w:t>
            </w:r>
            <w:r w:rsidR="00365E0A" w:rsidRPr="00D45093">
              <w:rPr>
                <w:rFonts w:ascii="Arial Narrow" w:hAnsi="Arial Narrow"/>
                <w:color w:val="auto"/>
                <w:sz w:val="22"/>
                <w:szCs w:val="22"/>
              </w:rPr>
              <w:t>podmien</w:t>
            </w:r>
            <w:r w:rsidR="008F1058" w:rsidRPr="00D45093">
              <w:rPr>
                <w:rFonts w:ascii="Arial Narrow" w:hAnsi="Arial Narrow"/>
                <w:color w:val="auto"/>
                <w:sz w:val="22"/>
                <w:szCs w:val="22"/>
              </w:rPr>
              <w:t>o</w:t>
            </w:r>
            <w:r w:rsidR="00365E0A" w:rsidRPr="00D45093">
              <w:rPr>
                <w:rFonts w:ascii="Arial Narrow" w:hAnsi="Arial Narrow"/>
                <w:color w:val="auto"/>
                <w:sz w:val="22"/>
                <w:szCs w:val="22"/>
              </w:rPr>
              <w:t>k uveden</w:t>
            </w:r>
            <w:r w:rsidR="008F1058" w:rsidRPr="00D45093">
              <w:rPr>
                <w:rFonts w:ascii="Arial Narrow" w:hAnsi="Arial Narrow"/>
                <w:color w:val="auto"/>
                <w:sz w:val="22"/>
                <w:szCs w:val="22"/>
              </w:rPr>
              <w:t>ých</w:t>
            </w:r>
            <w:r w:rsidR="00365E0A" w:rsidRPr="00D45093">
              <w:rPr>
                <w:rFonts w:ascii="Arial Narrow" w:hAnsi="Arial Narrow"/>
                <w:color w:val="auto"/>
                <w:sz w:val="22"/>
                <w:szCs w:val="22"/>
              </w:rPr>
              <w:t xml:space="preserve"> v § 20 ods. 1 zákona o príspevku z EŠIF, </w:t>
            </w:r>
            <w:r w:rsidR="007E0B76" w:rsidRPr="00D45093">
              <w:rPr>
                <w:rFonts w:ascii="Arial Narrow" w:hAnsi="Arial Narrow"/>
                <w:color w:val="auto"/>
                <w:sz w:val="22"/>
                <w:szCs w:val="22"/>
              </w:rPr>
              <w:t>RO</w:t>
            </w:r>
            <w:r w:rsidR="00362D07" w:rsidRPr="00D45093">
              <w:rPr>
                <w:rFonts w:ascii="Arial Narrow" w:hAnsi="Arial Narrow"/>
                <w:color w:val="auto"/>
                <w:sz w:val="22"/>
                <w:szCs w:val="22"/>
              </w:rPr>
              <w:t xml:space="preserve"> OPII </w:t>
            </w:r>
            <w:r w:rsidR="005B0798" w:rsidRPr="00D45093">
              <w:rPr>
                <w:rFonts w:ascii="Arial Narrow" w:hAnsi="Arial Narrow"/>
                <w:b/>
                <w:bCs/>
                <w:color w:val="auto"/>
                <w:sz w:val="22"/>
                <w:szCs w:val="22"/>
              </w:rPr>
              <w:t xml:space="preserve">do </w:t>
            </w:r>
            <w:r w:rsidR="00AC7CBF">
              <w:rPr>
                <w:rFonts w:ascii="Arial Narrow" w:hAnsi="Arial Narrow"/>
                <w:b/>
                <w:bCs/>
                <w:color w:val="auto"/>
                <w:sz w:val="22"/>
                <w:szCs w:val="22"/>
              </w:rPr>
              <w:t>70</w:t>
            </w:r>
            <w:r w:rsidR="00AC7CBF" w:rsidRPr="00D45093">
              <w:rPr>
                <w:rFonts w:ascii="Arial Narrow" w:hAnsi="Arial Narrow"/>
                <w:b/>
                <w:bCs/>
                <w:color w:val="auto"/>
                <w:sz w:val="22"/>
                <w:szCs w:val="22"/>
              </w:rPr>
              <w:t xml:space="preserve"> </w:t>
            </w:r>
            <w:r w:rsidR="005B0798" w:rsidRPr="00D45093">
              <w:rPr>
                <w:rFonts w:ascii="Arial Narrow" w:hAnsi="Arial Narrow"/>
                <w:b/>
                <w:bCs/>
                <w:color w:val="auto"/>
                <w:sz w:val="22"/>
                <w:szCs w:val="22"/>
              </w:rPr>
              <w:t xml:space="preserve">pracovných dní od predloženia </w:t>
            </w:r>
            <w:r w:rsidR="00744B54" w:rsidRPr="00D45093">
              <w:rPr>
                <w:rFonts w:ascii="Arial Narrow" w:hAnsi="Arial Narrow"/>
                <w:b/>
                <w:bCs/>
                <w:color w:val="auto"/>
                <w:sz w:val="22"/>
                <w:szCs w:val="22"/>
              </w:rPr>
              <w:t>Žo</w:t>
            </w:r>
            <w:r w:rsidR="005B0798" w:rsidRPr="00D45093">
              <w:rPr>
                <w:rFonts w:ascii="Arial Narrow" w:hAnsi="Arial Narrow"/>
                <w:b/>
                <w:bCs/>
                <w:color w:val="auto"/>
                <w:sz w:val="22"/>
                <w:szCs w:val="22"/>
              </w:rPr>
              <w:t xml:space="preserve">NFP </w:t>
            </w:r>
            <w:r w:rsidR="00362D07" w:rsidRPr="00D45093">
              <w:rPr>
                <w:rFonts w:ascii="Arial Narrow" w:hAnsi="Arial Narrow"/>
                <w:color w:val="auto"/>
                <w:sz w:val="22"/>
                <w:szCs w:val="22"/>
              </w:rPr>
              <w:t xml:space="preserve">rozhodne o neschválení </w:t>
            </w:r>
            <w:r w:rsidR="00F834D4" w:rsidRPr="00D45093">
              <w:rPr>
                <w:rFonts w:ascii="Arial Narrow" w:hAnsi="Arial Narrow"/>
                <w:color w:val="auto"/>
                <w:sz w:val="22"/>
                <w:szCs w:val="22"/>
              </w:rPr>
              <w:t>ŽoNFP</w:t>
            </w:r>
            <w:r w:rsidR="00365E0A" w:rsidRPr="00D45093">
              <w:rPr>
                <w:rFonts w:ascii="Arial Narrow" w:hAnsi="Arial Narrow"/>
                <w:color w:val="auto"/>
                <w:sz w:val="22"/>
                <w:szCs w:val="22"/>
              </w:rPr>
              <w:t xml:space="preserve"> alebo o zastavení konania</w:t>
            </w:r>
            <w:r w:rsidR="00362D07" w:rsidRPr="00D45093">
              <w:rPr>
                <w:rFonts w:ascii="Arial Narrow" w:hAnsi="Arial Narrow"/>
                <w:color w:val="auto"/>
                <w:sz w:val="22"/>
                <w:szCs w:val="22"/>
              </w:rPr>
              <w:t xml:space="preserve">. </w:t>
            </w:r>
            <w:r w:rsidR="00CC6FF4">
              <w:rPr>
                <w:rFonts w:ascii="Arial Narrow" w:hAnsi="Arial Narrow"/>
                <w:bCs/>
                <w:color w:val="auto"/>
                <w:sz w:val="22"/>
                <w:szCs w:val="22"/>
              </w:rPr>
              <w:t>Za dátum predloženia ŽoNFP sa považuje dátum</w:t>
            </w:r>
            <w:r w:rsidR="00CC6FF4" w:rsidRPr="00BA1245">
              <w:rPr>
                <w:rFonts w:ascii="Arial Narrow" w:hAnsi="Arial Narrow"/>
                <w:bCs/>
                <w:color w:val="auto"/>
                <w:sz w:val="22"/>
                <w:szCs w:val="22"/>
              </w:rPr>
              <w:t xml:space="preserve"> </w:t>
            </w:r>
            <w:r w:rsidR="00A92E78">
              <w:rPr>
                <w:rFonts w:ascii="Arial Narrow" w:hAnsi="Arial Narrow"/>
                <w:bCs/>
                <w:color w:val="auto"/>
                <w:sz w:val="22"/>
                <w:szCs w:val="22"/>
              </w:rPr>
              <w:t xml:space="preserve">podania </w:t>
            </w:r>
            <w:r w:rsidR="00CC6FF4">
              <w:rPr>
                <w:rFonts w:ascii="Arial Narrow" w:hAnsi="Arial Narrow"/>
                <w:bCs/>
                <w:color w:val="auto"/>
                <w:sz w:val="22"/>
                <w:szCs w:val="22"/>
              </w:rPr>
              <w:t>ŽoNFP</w:t>
            </w:r>
            <w:r w:rsidR="00CC6FF4" w:rsidRPr="00BA1245">
              <w:rPr>
                <w:rFonts w:ascii="Arial Narrow" w:hAnsi="Arial Narrow"/>
                <w:bCs/>
                <w:color w:val="auto"/>
                <w:sz w:val="22"/>
                <w:szCs w:val="22"/>
              </w:rPr>
              <w:t xml:space="preserve"> </w:t>
            </w:r>
            <w:r w:rsidR="00A92E78" w:rsidRPr="005E30F4">
              <w:rPr>
                <w:rFonts w:ascii="Arial Narrow" w:hAnsi="Arial Narrow"/>
                <w:sz w:val="22"/>
                <w:szCs w:val="22"/>
              </w:rPr>
              <w:t xml:space="preserve">do elektronickej schránky </w:t>
            </w:r>
            <w:r w:rsidR="00A92E78" w:rsidRPr="005E30F4">
              <w:rPr>
                <w:rFonts w:ascii="Arial Narrow" w:hAnsi="Arial Narrow"/>
                <w:sz w:val="22"/>
                <w:szCs w:val="22"/>
              </w:rPr>
              <w:lastRenderedPageBreak/>
              <w:t>poskytovateľa, dátum odovzdania ŽoNFP do podateľne RO OPII, alebo dátum odovzdania ŽoNFP na poštovú, resp. inú prepravu (napr. kuriérom)</w:t>
            </w:r>
            <w:r w:rsidR="00CC6FF4">
              <w:rPr>
                <w:rFonts w:ascii="Arial Narrow" w:hAnsi="Arial Narrow"/>
                <w:bCs/>
                <w:color w:val="auto"/>
                <w:sz w:val="22"/>
                <w:szCs w:val="22"/>
              </w:rPr>
              <w:t xml:space="preserve">. </w:t>
            </w:r>
            <w:r w:rsidR="00077421" w:rsidRPr="00D45093">
              <w:rPr>
                <w:rFonts w:ascii="Arial Narrow" w:hAnsi="Arial Narrow"/>
                <w:color w:val="auto"/>
                <w:sz w:val="22"/>
                <w:szCs w:val="22"/>
              </w:rPr>
              <w:t xml:space="preserve">Do lehoty sa nezapočítava doba potrebná na predloženie chýbajúcich náležitostí zo strany žiadateľa. </w:t>
            </w:r>
            <w:r w:rsidR="00362D07" w:rsidRPr="00D45093">
              <w:rPr>
                <w:rFonts w:ascii="Arial Narrow" w:hAnsi="Arial Narrow"/>
                <w:color w:val="auto"/>
                <w:sz w:val="22"/>
                <w:szCs w:val="22"/>
                <w:u w:val="single"/>
              </w:rPr>
              <w:t>Ak veľký projekt spĺňa podmienky</w:t>
            </w:r>
            <w:r w:rsidR="00362D07" w:rsidRPr="00D45093">
              <w:rPr>
                <w:rFonts w:ascii="Arial Narrow" w:hAnsi="Arial Narrow"/>
                <w:color w:val="auto"/>
                <w:sz w:val="22"/>
                <w:szCs w:val="22"/>
              </w:rPr>
              <w:t xml:space="preserve"> poskytnutia príspevku určené vo vyzvaní, RO OPII predloží </w:t>
            </w:r>
            <w:r w:rsidR="000B6E76">
              <w:rPr>
                <w:rFonts w:ascii="Arial Narrow" w:hAnsi="Arial Narrow"/>
                <w:color w:val="auto"/>
                <w:sz w:val="22"/>
                <w:szCs w:val="22"/>
              </w:rPr>
              <w:t xml:space="preserve">Informáciu o veľkom projekte, resp. </w:t>
            </w:r>
            <w:r w:rsidR="009D089E" w:rsidRPr="00285ABD">
              <w:rPr>
                <w:rFonts w:ascii="Arial Narrow" w:hAnsi="Arial Narrow" w:cstheme="minorHAnsi"/>
                <w:sz w:val="22"/>
                <w:szCs w:val="22"/>
              </w:rPr>
              <w:t>Oznámen</w:t>
            </w:r>
            <w:r w:rsidR="009D089E">
              <w:rPr>
                <w:rFonts w:ascii="Arial Narrow" w:hAnsi="Arial Narrow" w:cstheme="minorHAnsi"/>
                <w:sz w:val="22"/>
                <w:szCs w:val="22"/>
              </w:rPr>
              <w:t>ie</w:t>
            </w:r>
            <w:r w:rsidR="009D089E" w:rsidRPr="00285ABD">
              <w:rPr>
                <w:rFonts w:ascii="Arial Narrow" w:hAnsi="Arial Narrow" w:cstheme="minorHAnsi"/>
                <w:sz w:val="22"/>
                <w:szCs w:val="22"/>
              </w:rPr>
              <w:t xml:space="preserve"> vybraného veľkého projektu</w:t>
            </w:r>
            <w:r w:rsidR="0049783F" w:rsidRPr="00D45093">
              <w:rPr>
                <w:rFonts w:ascii="Arial Narrow" w:hAnsi="Arial Narrow" w:cstheme="minorHAnsi"/>
                <w:color w:val="auto"/>
                <w:sz w:val="22"/>
                <w:szCs w:val="22"/>
              </w:rPr>
              <w:t xml:space="preserve"> </w:t>
            </w:r>
            <w:r w:rsidR="0017599E" w:rsidRPr="00D45093">
              <w:rPr>
                <w:rFonts w:ascii="Arial Narrow" w:hAnsi="Arial Narrow"/>
                <w:i/>
                <w:color w:val="auto"/>
                <w:sz w:val="22"/>
                <w:szCs w:val="22"/>
              </w:rPr>
              <w:t xml:space="preserve"> komisii</w:t>
            </w:r>
            <w:r w:rsidR="00F14501" w:rsidRPr="00D45093">
              <w:rPr>
                <w:rFonts w:ascii="Arial Narrow" w:hAnsi="Arial Narrow"/>
                <w:color w:val="auto"/>
                <w:sz w:val="22"/>
                <w:szCs w:val="22"/>
              </w:rPr>
              <w:t xml:space="preserve"> </w:t>
            </w:r>
            <w:r w:rsidR="00362D07" w:rsidRPr="00D45093">
              <w:rPr>
                <w:rFonts w:ascii="Arial Narrow" w:hAnsi="Arial Narrow"/>
                <w:color w:val="auto"/>
                <w:sz w:val="22"/>
                <w:szCs w:val="22"/>
              </w:rPr>
              <w:t>a</w:t>
            </w:r>
            <w:r w:rsidR="00125B83" w:rsidRPr="00D45093">
              <w:rPr>
                <w:rFonts w:ascii="Arial Narrow" w:hAnsi="Arial Narrow"/>
                <w:color w:val="auto"/>
                <w:sz w:val="22"/>
                <w:szCs w:val="22"/>
              </w:rPr>
              <w:t xml:space="preserve"> po prijatí rozhodnutia EK </w:t>
            </w:r>
            <w:r w:rsidR="00362D07" w:rsidRPr="00D45093">
              <w:rPr>
                <w:rFonts w:ascii="Arial Narrow" w:hAnsi="Arial Narrow"/>
                <w:color w:val="auto"/>
                <w:sz w:val="22"/>
                <w:szCs w:val="22"/>
              </w:rPr>
              <w:t xml:space="preserve">informuje žiadateľa o schválení alebo </w:t>
            </w:r>
            <w:r w:rsidR="0080378E" w:rsidRPr="00D45093">
              <w:rPr>
                <w:rFonts w:ascii="Arial Narrow" w:hAnsi="Arial Narrow"/>
                <w:color w:val="auto"/>
                <w:sz w:val="22"/>
                <w:szCs w:val="22"/>
              </w:rPr>
              <w:t>zamietnutí veľkého projektu</w:t>
            </w:r>
            <w:r w:rsidR="00362D07" w:rsidRPr="00D45093">
              <w:rPr>
                <w:rFonts w:ascii="Arial Narrow" w:hAnsi="Arial Narrow"/>
                <w:color w:val="auto"/>
                <w:sz w:val="22"/>
                <w:szCs w:val="22"/>
              </w:rPr>
              <w:t>.</w:t>
            </w:r>
            <w:r w:rsidR="00F834D4" w:rsidRPr="00D45093">
              <w:rPr>
                <w:rFonts w:ascii="Arial Narrow" w:hAnsi="Arial Narrow"/>
                <w:color w:val="auto"/>
                <w:sz w:val="22"/>
                <w:szCs w:val="22"/>
              </w:rPr>
              <w:t xml:space="preserve"> </w:t>
            </w:r>
            <w:r w:rsidR="00DA09D7" w:rsidRPr="00D45093">
              <w:rPr>
                <w:rFonts w:ascii="Arial Narrow" w:hAnsi="Arial Narrow"/>
                <w:color w:val="auto"/>
                <w:sz w:val="22"/>
                <w:szCs w:val="22"/>
              </w:rPr>
              <w:t>Lehoty E</w:t>
            </w:r>
            <w:r w:rsidR="00F14501" w:rsidRPr="00D45093">
              <w:rPr>
                <w:rFonts w:ascii="Arial Narrow" w:hAnsi="Arial Narrow"/>
                <w:color w:val="auto"/>
                <w:sz w:val="22"/>
                <w:szCs w:val="22"/>
              </w:rPr>
              <w:t>K</w:t>
            </w:r>
            <w:r w:rsidR="00DA09D7" w:rsidRPr="00D45093">
              <w:rPr>
                <w:rFonts w:ascii="Arial Narrow" w:hAnsi="Arial Narrow"/>
                <w:color w:val="auto"/>
                <w:sz w:val="22"/>
                <w:szCs w:val="22"/>
              </w:rPr>
              <w:t xml:space="preserve"> na prijatie rozhodnutia o schválení finančného príspevku na veľký projekt sú uvedené v článku 102 nariadenia (EÚ) č. 1303/2013.</w:t>
            </w:r>
            <w:r w:rsidR="00077421" w:rsidRPr="00D45093">
              <w:rPr>
                <w:rFonts w:ascii="Arial Narrow" w:hAnsi="Arial Narrow"/>
                <w:color w:val="auto"/>
                <w:sz w:val="22"/>
                <w:szCs w:val="22"/>
              </w:rPr>
              <w:t xml:space="preserve"> </w:t>
            </w:r>
            <w:r w:rsidR="002F284F" w:rsidRPr="00D4509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00A92E78" w:rsidRPr="003E7872">
              <w:rPr>
                <w:rFonts w:ascii="Arial Narrow" w:hAnsi="Arial Narrow"/>
                <w:color w:val="auto"/>
                <w:sz w:val="22"/>
                <w:szCs w:val="22"/>
              </w:rPr>
              <w:t xml:space="preserve">CKO </w:t>
            </w:r>
            <w:r w:rsidR="00A92E78" w:rsidRPr="00830F33">
              <w:rPr>
                <w:rFonts w:ascii="Arial Narrow" w:hAnsi="Arial Narrow"/>
                <w:color w:val="auto"/>
                <w:sz w:val="22"/>
                <w:szCs w:val="22"/>
              </w:rPr>
              <w:t>z maximálnej dĺžky schvaľovacieho procesu</w:t>
            </w:r>
            <w:r w:rsidR="00A92E78" w:rsidRPr="003E7872">
              <w:rPr>
                <w:rFonts w:ascii="Arial Narrow" w:hAnsi="Arial Narrow"/>
                <w:color w:val="auto"/>
                <w:sz w:val="22"/>
                <w:szCs w:val="22"/>
              </w:rPr>
              <w:t xml:space="preserve"> v súlade s kapitolou 1.2, ods. 3, písm. d) Systému riadenia EŠIF</w:t>
            </w:r>
            <w:r w:rsidR="002F284F" w:rsidRPr="00D45093">
              <w:rPr>
                <w:rFonts w:ascii="Arial Narrow" w:hAnsi="Arial Narrow"/>
                <w:color w:val="auto"/>
                <w:sz w:val="22"/>
                <w:szCs w:val="22"/>
              </w:rPr>
              <w:t>, oprávnený predĺžiť lehotu na vydanie rozhodnutia.</w:t>
            </w:r>
          </w:p>
          <w:p w14:paraId="0D6CEA99" w14:textId="470F28E8" w:rsidR="002F284F" w:rsidRPr="00D45093" w:rsidRDefault="00125B83" w:rsidP="002F284F">
            <w:pPr>
              <w:pStyle w:val="Default"/>
              <w:spacing w:before="120"/>
              <w:jc w:val="both"/>
              <w:rPr>
                <w:rFonts w:ascii="Arial Narrow" w:hAnsi="Arial Narrow"/>
                <w:color w:val="auto"/>
                <w:sz w:val="22"/>
                <w:szCs w:val="22"/>
              </w:rPr>
            </w:pPr>
            <w:r w:rsidRPr="00D45093">
              <w:rPr>
                <w:rFonts w:ascii="Arial Narrow" w:hAnsi="Arial Narrow"/>
                <w:b/>
                <w:color w:val="auto"/>
                <w:sz w:val="22"/>
                <w:szCs w:val="22"/>
              </w:rPr>
              <w:t>Proces uzavretia zmluvy o</w:t>
            </w:r>
            <w:r w:rsidR="00C052F3" w:rsidRPr="00D45093">
              <w:rPr>
                <w:rFonts w:ascii="Arial Narrow" w:hAnsi="Arial Narrow"/>
                <w:b/>
                <w:color w:val="auto"/>
                <w:sz w:val="22"/>
                <w:szCs w:val="22"/>
              </w:rPr>
              <w:t xml:space="preserve"> poskytnutí </w:t>
            </w:r>
            <w:r w:rsidRPr="00D45093">
              <w:rPr>
                <w:rFonts w:ascii="Arial Narrow" w:hAnsi="Arial Narrow"/>
                <w:b/>
                <w:color w:val="auto"/>
                <w:sz w:val="22"/>
                <w:szCs w:val="22"/>
              </w:rPr>
              <w:t>NFP</w:t>
            </w:r>
            <w:r w:rsidRPr="00D45093">
              <w:rPr>
                <w:rFonts w:ascii="Arial Narrow" w:hAnsi="Arial Narrow"/>
                <w:color w:val="auto"/>
                <w:sz w:val="22"/>
                <w:szCs w:val="22"/>
              </w:rPr>
              <w:t xml:space="preserve"> vo vzťahu k schválenému veľkému projektu začína zaslaním písomnej informácie </w:t>
            </w:r>
            <w:r w:rsidR="007A409E" w:rsidRPr="00D45093">
              <w:rPr>
                <w:rFonts w:ascii="Arial Narrow" w:hAnsi="Arial Narrow"/>
                <w:color w:val="auto"/>
                <w:sz w:val="22"/>
                <w:szCs w:val="22"/>
              </w:rPr>
              <w:t xml:space="preserve">žiadateľovi o schválení veľkého projektu Európskou komisiou </w:t>
            </w:r>
            <w:r w:rsidRPr="00D45093">
              <w:rPr>
                <w:rFonts w:ascii="Arial Narrow" w:hAnsi="Arial Narrow"/>
                <w:color w:val="auto"/>
                <w:sz w:val="22"/>
                <w:szCs w:val="22"/>
              </w:rPr>
              <w:t>alebo pred týmto zaslaním, ak sa RO OPII rozhodne uzavrieť zmluvu o</w:t>
            </w:r>
            <w:r w:rsidR="00C052F3" w:rsidRPr="00D45093">
              <w:rPr>
                <w:rFonts w:ascii="Arial Narrow" w:hAnsi="Arial Narrow"/>
                <w:color w:val="auto"/>
                <w:sz w:val="22"/>
                <w:szCs w:val="22"/>
              </w:rPr>
              <w:t xml:space="preserve"> poskytnutí </w:t>
            </w:r>
            <w:r w:rsidRPr="00D45093">
              <w:rPr>
                <w:rFonts w:ascii="Arial Narrow" w:hAnsi="Arial Narrow"/>
                <w:color w:val="auto"/>
                <w:sz w:val="22"/>
                <w:szCs w:val="22"/>
              </w:rPr>
              <w:t>NFP so žiadateľom pred rozhodnutím EK o potvrdení alebo nepotvrdení pomoci podľa § 27 ods. 8 zákona o príspevku z EŠIF.</w:t>
            </w:r>
            <w:r w:rsidRPr="00D45093">
              <w:rPr>
                <w:rFonts w:eastAsiaTheme="minorHAnsi"/>
                <w:color w:val="auto"/>
                <w:lang w:eastAsia="en-US"/>
              </w:rPr>
              <w:t xml:space="preserve"> </w:t>
            </w:r>
            <w:r w:rsidR="007D1ED7" w:rsidRPr="00D45093">
              <w:rPr>
                <w:rFonts w:ascii="Arial Narrow" w:hAnsi="Arial Narrow"/>
                <w:color w:val="auto"/>
                <w:sz w:val="22"/>
                <w:szCs w:val="22"/>
              </w:rPr>
              <w:t xml:space="preserve">V tom prípade RO OPII </w:t>
            </w:r>
            <w:r w:rsidR="005B0798" w:rsidRPr="00D45093">
              <w:rPr>
                <w:rFonts w:ascii="Arial Narrow" w:hAnsi="Arial Narrow"/>
                <w:b/>
                <w:bCs/>
                <w:color w:val="auto"/>
                <w:sz w:val="22"/>
                <w:szCs w:val="22"/>
              </w:rPr>
              <w:t xml:space="preserve">do </w:t>
            </w:r>
            <w:r w:rsidR="00AC7CBF">
              <w:rPr>
                <w:rFonts w:ascii="Arial Narrow" w:hAnsi="Arial Narrow"/>
                <w:b/>
                <w:bCs/>
                <w:color w:val="auto"/>
                <w:sz w:val="22"/>
                <w:szCs w:val="22"/>
              </w:rPr>
              <w:t>70</w:t>
            </w:r>
            <w:r w:rsidR="00AC7CBF" w:rsidRPr="00D45093">
              <w:rPr>
                <w:rFonts w:ascii="Arial Narrow" w:hAnsi="Arial Narrow"/>
                <w:b/>
                <w:bCs/>
                <w:color w:val="auto"/>
                <w:sz w:val="22"/>
                <w:szCs w:val="22"/>
              </w:rPr>
              <w:t xml:space="preserve"> </w:t>
            </w:r>
            <w:r w:rsidR="005B0798" w:rsidRPr="00D45093">
              <w:rPr>
                <w:rFonts w:ascii="Arial Narrow" w:hAnsi="Arial Narrow"/>
                <w:b/>
                <w:bCs/>
                <w:color w:val="auto"/>
                <w:sz w:val="22"/>
                <w:szCs w:val="22"/>
              </w:rPr>
              <w:t xml:space="preserve">pracovných dní od predloženia </w:t>
            </w:r>
            <w:r w:rsidR="00744B54" w:rsidRPr="00D45093">
              <w:rPr>
                <w:rFonts w:ascii="Arial Narrow" w:hAnsi="Arial Narrow"/>
                <w:b/>
                <w:bCs/>
                <w:color w:val="auto"/>
                <w:sz w:val="22"/>
                <w:szCs w:val="22"/>
              </w:rPr>
              <w:t>Žo</w:t>
            </w:r>
            <w:r w:rsidR="005B0798" w:rsidRPr="00D45093">
              <w:rPr>
                <w:rFonts w:ascii="Arial Narrow" w:hAnsi="Arial Narrow"/>
                <w:b/>
                <w:bCs/>
                <w:color w:val="auto"/>
                <w:sz w:val="22"/>
                <w:szCs w:val="22"/>
              </w:rPr>
              <w:t xml:space="preserve">NFP </w:t>
            </w:r>
            <w:r w:rsidR="007D1ED7" w:rsidRPr="00D45093">
              <w:rPr>
                <w:rFonts w:ascii="Arial Narrow" w:hAnsi="Arial Narrow"/>
                <w:color w:val="auto"/>
                <w:sz w:val="22"/>
                <w:szCs w:val="22"/>
              </w:rPr>
              <w:t xml:space="preserve">informuje žiadateľa </w:t>
            </w:r>
            <w:r w:rsidR="00584D99" w:rsidRPr="00D45093">
              <w:rPr>
                <w:rFonts w:ascii="Arial Narrow" w:hAnsi="Arial Narrow"/>
                <w:color w:val="auto"/>
                <w:sz w:val="22"/>
                <w:szCs w:val="22"/>
              </w:rPr>
              <w:t>o</w:t>
            </w:r>
            <w:r w:rsidR="004D5C58">
              <w:rPr>
                <w:rFonts w:ascii="Arial Narrow" w:hAnsi="Arial Narrow"/>
                <w:color w:val="auto"/>
                <w:sz w:val="22"/>
                <w:szCs w:val="22"/>
              </w:rPr>
              <w:t> splnení hodnotiacich kritérií</w:t>
            </w:r>
            <w:r w:rsidR="0049783F">
              <w:rPr>
                <w:rFonts w:ascii="Arial Narrow" w:hAnsi="Arial Narrow"/>
                <w:color w:val="auto"/>
                <w:sz w:val="22"/>
                <w:szCs w:val="22"/>
              </w:rPr>
              <w:t xml:space="preserve">. Následne RO OPII predloží </w:t>
            </w:r>
            <w:r w:rsidR="007D1ED7" w:rsidRPr="00D45093">
              <w:rPr>
                <w:rFonts w:ascii="Arial Narrow" w:hAnsi="Arial Narrow"/>
                <w:color w:val="auto"/>
                <w:sz w:val="22"/>
                <w:szCs w:val="22"/>
              </w:rPr>
              <w:t xml:space="preserve"> </w:t>
            </w:r>
            <w:r w:rsidR="000B6E76">
              <w:rPr>
                <w:rFonts w:ascii="Arial Narrow" w:hAnsi="Arial Narrow"/>
                <w:color w:val="auto"/>
                <w:sz w:val="22"/>
                <w:szCs w:val="22"/>
              </w:rPr>
              <w:t xml:space="preserve">Informáciu o veľkom projekte, resp. </w:t>
            </w:r>
            <w:r w:rsidR="009D089E" w:rsidRPr="00285ABD">
              <w:rPr>
                <w:rFonts w:ascii="Arial Narrow" w:hAnsi="Arial Narrow" w:cstheme="minorHAnsi"/>
                <w:sz w:val="22"/>
                <w:szCs w:val="22"/>
              </w:rPr>
              <w:t>Oznámen</w:t>
            </w:r>
            <w:r w:rsidR="009D089E">
              <w:rPr>
                <w:rFonts w:ascii="Arial Narrow" w:hAnsi="Arial Narrow" w:cstheme="minorHAnsi"/>
                <w:sz w:val="22"/>
                <w:szCs w:val="22"/>
              </w:rPr>
              <w:t>ie</w:t>
            </w:r>
            <w:r w:rsidR="009D089E" w:rsidRPr="00285ABD">
              <w:rPr>
                <w:rFonts w:ascii="Arial Narrow" w:hAnsi="Arial Narrow" w:cstheme="minorHAnsi"/>
                <w:sz w:val="22"/>
                <w:szCs w:val="22"/>
              </w:rPr>
              <w:t xml:space="preserve"> vybraného veľkého projektu</w:t>
            </w:r>
            <w:r w:rsidR="00907E29">
              <w:rPr>
                <w:rFonts w:ascii="Arial Narrow" w:hAnsi="Arial Narrow"/>
                <w:color w:val="auto"/>
                <w:sz w:val="22"/>
                <w:szCs w:val="22"/>
              </w:rPr>
              <w:t xml:space="preserve"> Komisii</w:t>
            </w:r>
            <w:r w:rsidR="009D089E">
              <w:rPr>
                <w:rFonts w:ascii="Arial Narrow" w:hAnsi="Arial Narrow"/>
                <w:color w:val="auto"/>
                <w:sz w:val="22"/>
                <w:szCs w:val="22"/>
              </w:rPr>
              <w:t>.</w:t>
            </w:r>
            <w:r w:rsidR="007D1ED7" w:rsidRPr="00D45093">
              <w:rPr>
                <w:rFonts w:ascii="Arial Narrow" w:hAnsi="Arial Narrow"/>
                <w:color w:val="auto"/>
                <w:sz w:val="22"/>
                <w:szCs w:val="22"/>
              </w:rPr>
              <w:t xml:space="preserve"> </w:t>
            </w:r>
            <w:r w:rsidR="00077421" w:rsidRPr="00D45093">
              <w:rPr>
                <w:rFonts w:ascii="Arial Narrow" w:hAnsi="Arial Narrow"/>
                <w:color w:val="auto"/>
                <w:sz w:val="22"/>
                <w:szCs w:val="22"/>
              </w:rPr>
              <w:t xml:space="preserve">Do lehoty sa nezapočítava doba potrebná na predloženie chýbajúcich náležitostí zo strany žiadateľa. </w:t>
            </w:r>
            <w:r w:rsidRPr="00D45093">
              <w:rPr>
                <w:rFonts w:ascii="Arial Narrow" w:hAnsi="Arial Narrow"/>
                <w:color w:val="auto"/>
                <w:sz w:val="22"/>
                <w:szCs w:val="22"/>
              </w:rPr>
              <w:t xml:space="preserve">V prípade využitia tejto možnosti </w:t>
            </w:r>
            <w:r w:rsidR="00AE77C1" w:rsidRPr="00D45093">
              <w:rPr>
                <w:rFonts w:ascii="Arial Narrow" w:hAnsi="Arial Narrow"/>
                <w:color w:val="auto"/>
                <w:sz w:val="22"/>
                <w:szCs w:val="22"/>
              </w:rPr>
              <w:t xml:space="preserve">je súčasťou zmluvy o poskytnutí NFP aj </w:t>
            </w:r>
            <w:r w:rsidRPr="00D45093">
              <w:rPr>
                <w:rFonts w:ascii="Arial Narrow" w:hAnsi="Arial Narrow"/>
                <w:color w:val="auto"/>
                <w:sz w:val="22"/>
                <w:szCs w:val="22"/>
              </w:rPr>
              <w:t>povinnosť vrátenia už poskytnutých finančných prostriedkov, resp. úprav</w:t>
            </w:r>
            <w:r w:rsidR="00AE77C1" w:rsidRPr="00D45093">
              <w:rPr>
                <w:rFonts w:ascii="Arial Narrow" w:hAnsi="Arial Narrow"/>
                <w:color w:val="auto"/>
                <w:sz w:val="22"/>
                <w:szCs w:val="22"/>
              </w:rPr>
              <w:t xml:space="preserve">a </w:t>
            </w:r>
            <w:r w:rsidRPr="00D45093">
              <w:rPr>
                <w:rFonts w:ascii="Arial Narrow" w:hAnsi="Arial Narrow"/>
                <w:color w:val="auto"/>
                <w:sz w:val="22"/>
                <w:szCs w:val="22"/>
              </w:rPr>
              <w:t xml:space="preserve">výšky poskytnutej pomoci v prípade nepotvrdenia pomoci zo strany EK alebo potvrdenia pomoci v nižšej výške, ako bolo uvedené v </w:t>
            </w:r>
            <w:r w:rsidR="000B6E76">
              <w:rPr>
                <w:rFonts w:ascii="Arial Narrow" w:hAnsi="Arial Narrow"/>
                <w:color w:val="auto"/>
                <w:sz w:val="22"/>
                <w:szCs w:val="22"/>
              </w:rPr>
              <w:t xml:space="preserve">Informácií o veľkom projekte, resp. </w:t>
            </w:r>
            <w:r w:rsidR="00C953B7" w:rsidRPr="00285ABD">
              <w:rPr>
                <w:rFonts w:ascii="Arial Narrow" w:hAnsi="Arial Narrow" w:cstheme="minorHAnsi"/>
                <w:sz w:val="22"/>
                <w:szCs w:val="22"/>
              </w:rPr>
              <w:t>Oznámen</w:t>
            </w:r>
            <w:r w:rsidR="00C953B7">
              <w:rPr>
                <w:rFonts w:ascii="Arial Narrow" w:hAnsi="Arial Narrow" w:cstheme="minorHAnsi"/>
                <w:sz w:val="22"/>
                <w:szCs w:val="22"/>
              </w:rPr>
              <w:t>í</w:t>
            </w:r>
            <w:r w:rsidR="00C953B7" w:rsidRPr="00285ABD">
              <w:rPr>
                <w:rFonts w:ascii="Arial Narrow" w:hAnsi="Arial Narrow" w:cstheme="minorHAnsi"/>
                <w:sz w:val="22"/>
                <w:szCs w:val="22"/>
              </w:rPr>
              <w:t xml:space="preserve"> vybraného veľkého projektu</w:t>
            </w:r>
            <w:r w:rsidR="00AE77C1" w:rsidRPr="00D45093">
              <w:rPr>
                <w:rFonts w:ascii="Arial Narrow" w:hAnsi="Arial Narrow"/>
                <w:color w:val="auto"/>
                <w:sz w:val="22"/>
                <w:szCs w:val="22"/>
              </w:rPr>
              <w:t>.</w:t>
            </w:r>
            <w:r w:rsidR="002F284F" w:rsidRPr="00D45093">
              <w:rPr>
                <w:rFonts w:ascii="Arial Narrow" w:hAnsi="Arial Narrow"/>
                <w:color w:val="auto"/>
                <w:sz w:val="22"/>
                <w:szCs w:val="22"/>
              </w:rPr>
              <w:t xml:space="preserve"> </w:t>
            </w:r>
          </w:p>
          <w:p w14:paraId="24052950" w14:textId="6F21B479" w:rsidR="0080378E" w:rsidRPr="00D45093" w:rsidRDefault="005313ED" w:rsidP="00240B15">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Podrobnosti o procese schvaľovania </w:t>
            </w:r>
            <w:r w:rsidR="00240B15">
              <w:rPr>
                <w:rFonts w:ascii="Arial Narrow" w:hAnsi="Arial Narrow"/>
                <w:color w:val="auto"/>
                <w:sz w:val="22"/>
                <w:szCs w:val="22"/>
              </w:rPr>
              <w:t>Ž</w:t>
            </w:r>
            <w:r w:rsidRPr="00D45093">
              <w:rPr>
                <w:rFonts w:ascii="Arial Narrow" w:hAnsi="Arial Narrow"/>
                <w:color w:val="auto"/>
                <w:sz w:val="22"/>
                <w:szCs w:val="22"/>
              </w:rPr>
              <w:t>oNFP sú uvedené v Príručke pre žiadateľa</w:t>
            </w:r>
            <w:r w:rsidRPr="00D45093">
              <w:rPr>
                <w:rFonts w:ascii="Arial Narrow" w:hAnsi="Arial Narrow"/>
                <w:bCs/>
                <w:color w:val="auto"/>
                <w:sz w:val="22"/>
                <w:szCs w:val="22"/>
              </w:rPr>
              <w:t xml:space="preserve"> o poskytnutie nenávratného finančného príspevku pre prioritné osi 1 až 6 OPII</w:t>
            </w:r>
            <w:r w:rsidRPr="00D45093">
              <w:rPr>
                <w:rFonts w:ascii="Arial Narrow" w:hAnsi="Arial Narrow"/>
                <w:b/>
                <w:bCs/>
                <w:color w:val="auto"/>
                <w:sz w:val="22"/>
                <w:szCs w:val="22"/>
              </w:rPr>
              <w:t xml:space="preserve"> </w:t>
            </w:r>
            <w:r w:rsidRPr="00D45093">
              <w:rPr>
                <w:rFonts w:ascii="Arial Narrow" w:hAnsi="Arial Narrow"/>
                <w:bCs/>
                <w:color w:val="auto"/>
                <w:sz w:val="22"/>
                <w:szCs w:val="22"/>
              </w:rPr>
              <w:t>(ďalej aj „Príručka pre žiadateľa“).</w:t>
            </w:r>
          </w:p>
        </w:tc>
      </w:tr>
    </w:tbl>
    <w:p w14:paraId="4FAD7136" w14:textId="77777777" w:rsidR="004F448E" w:rsidRDefault="004F448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4397E439" w14:textId="77777777" w:rsidR="00A92E78" w:rsidRDefault="00A92E78" w:rsidP="00A92E78">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351B376C" w14:textId="77777777" w:rsidR="00A92E78" w:rsidRDefault="00A92E78" w:rsidP="00A92E78">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702A0678" w14:textId="77777777" w:rsidR="00A92E78" w:rsidRPr="002B2CFA" w:rsidRDefault="00A92E78" w:rsidP="00A92E78">
            <w:pPr>
              <w:pStyle w:val="Odsekzoznamu"/>
              <w:numPr>
                <w:ilvl w:val="0"/>
                <w:numId w:val="15"/>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7471A70" w14:textId="77777777" w:rsidR="00A92E78" w:rsidRPr="002B2CFA" w:rsidRDefault="00A92E78" w:rsidP="00A92E78">
            <w:pPr>
              <w:pStyle w:val="Odsekzoznamu"/>
              <w:numPr>
                <w:ilvl w:val="0"/>
                <w:numId w:val="15"/>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w:t>
            </w:r>
            <w:proofErr w:type="spellStart"/>
            <w:r w:rsidRPr="002B2CFA">
              <w:rPr>
                <w:rFonts w:ascii="Arial Narrow" w:hAnsi="Arial Narrow"/>
                <w:sz w:val="22"/>
                <w:szCs w:val="22"/>
              </w:rPr>
              <w:t>Governmente</w:t>
            </w:r>
            <w:proofErr w:type="spellEnd"/>
            <w:r w:rsidRPr="002B2CFA">
              <w:rPr>
                <w:rFonts w:ascii="Arial Narrow" w:hAnsi="Arial Narrow"/>
                <w:sz w:val="22"/>
                <w:szCs w:val="22"/>
              </w:rPr>
              <w:t>). Predloženie ŽoNFP elektronicky v zmysle zákona o e-</w:t>
            </w:r>
            <w:proofErr w:type="spellStart"/>
            <w:r w:rsidRPr="002B2CFA">
              <w:rPr>
                <w:rFonts w:ascii="Arial Narrow" w:hAnsi="Arial Narrow"/>
                <w:sz w:val="22"/>
                <w:szCs w:val="22"/>
              </w:rPr>
              <w:t>Governmente</w:t>
            </w:r>
            <w:proofErr w:type="spellEnd"/>
            <w:r w:rsidRPr="002B2CFA">
              <w:rPr>
                <w:rFonts w:ascii="Arial Narrow" w:hAnsi="Arial Narrow"/>
                <w:sz w:val="22"/>
                <w:szCs w:val="22"/>
              </w:rPr>
              <w:t xml:space="preserve"> je možné realizovať priamo z prostredia ITMS2014+ alebo prostredníctvom elektronickej schránky RO cez stránku </w:t>
            </w:r>
            <w:hyperlink r:id="rId10"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37FEE73E" w14:textId="13094CEC" w:rsidR="00D72853" w:rsidRDefault="00D72853" w:rsidP="00A92E78">
            <w:pPr>
              <w:pStyle w:val="Zkladntext"/>
              <w:spacing w:before="120" w:after="0"/>
              <w:jc w:val="both"/>
              <w:rPr>
                <w:rFonts w:ascii="Arial Narrow" w:hAnsi="Arial Narrow" w:cs="Calibri"/>
                <w:b/>
                <w:i/>
                <w:sz w:val="22"/>
                <w:szCs w:val="22"/>
              </w:rPr>
            </w:pPr>
            <w:r w:rsidRPr="00F42CC0">
              <w:rPr>
                <w:rFonts w:ascii="Arial Narrow" w:hAnsi="Arial Narrow" w:cs="Calibri"/>
                <w:b/>
                <w:sz w:val="22"/>
                <w:szCs w:val="22"/>
                <w:u w:val="single"/>
              </w:rPr>
              <w:t>Adresa RO OPII:</w:t>
            </w:r>
          </w:p>
          <w:p w14:paraId="38E38B22" w14:textId="20881ECC" w:rsidR="00284487" w:rsidRPr="00F1589B" w:rsidRDefault="00284487" w:rsidP="00284487">
            <w:pPr>
              <w:pStyle w:val="Zkladntext"/>
              <w:spacing w:before="120" w:after="0"/>
              <w:ind w:left="709"/>
              <w:jc w:val="both"/>
              <w:rPr>
                <w:rFonts w:ascii="Arial Narrow" w:hAnsi="Arial Narrow" w:cs="Calibri"/>
                <w:b/>
                <w:i/>
                <w:sz w:val="22"/>
                <w:szCs w:val="22"/>
              </w:rPr>
            </w:pPr>
            <w:r w:rsidRPr="00F1589B">
              <w:rPr>
                <w:rFonts w:ascii="Arial Narrow" w:hAnsi="Arial Narrow" w:cs="Calibri"/>
                <w:b/>
                <w:i/>
                <w:sz w:val="22"/>
                <w:szCs w:val="22"/>
              </w:rPr>
              <w:t>Ministerstvo dopravy</w:t>
            </w:r>
            <w:r w:rsidR="005E41AB">
              <w:rPr>
                <w:rFonts w:ascii="Arial Narrow" w:hAnsi="Arial Narrow" w:cs="Calibri"/>
                <w:b/>
                <w:i/>
                <w:sz w:val="22"/>
                <w:szCs w:val="22"/>
              </w:rPr>
              <w:t xml:space="preserve"> a</w:t>
            </w:r>
            <w:r w:rsidRPr="00F1589B">
              <w:rPr>
                <w:rFonts w:ascii="Arial Narrow" w:hAnsi="Arial Narrow" w:cs="Calibri"/>
                <w:b/>
                <w:i/>
                <w:sz w:val="22"/>
                <w:szCs w:val="22"/>
              </w:rPr>
              <w:t xml:space="preserve"> výstavby SR </w:t>
            </w:r>
          </w:p>
          <w:p w14:paraId="0C5D6654" w14:textId="7E92147C" w:rsidR="00284487" w:rsidRPr="00F1589B" w:rsidRDefault="00284487" w:rsidP="00284487">
            <w:pPr>
              <w:pStyle w:val="Zkladntext"/>
              <w:spacing w:after="0"/>
              <w:ind w:left="709"/>
              <w:jc w:val="both"/>
              <w:rPr>
                <w:rFonts w:ascii="Arial Narrow" w:hAnsi="Arial Narrow" w:cs="Calibri"/>
                <w:b/>
                <w:i/>
                <w:sz w:val="22"/>
                <w:szCs w:val="22"/>
              </w:rPr>
            </w:pPr>
            <w:r w:rsidRPr="00F1589B">
              <w:rPr>
                <w:rFonts w:ascii="Arial Narrow" w:hAnsi="Arial Narrow" w:cs="Calibri"/>
                <w:b/>
                <w:i/>
                <w:sz w:val="22"/>
                <w:szCs w:val="22"/>
              </w:rPr>
              <w:t xml:space="preserve">Sekcia riadenia projektov </w:t>
            </w:r>
          </w:p>
          <w:p w14:paraId="762B6939" w14:textId="77777777" w:rsidR="00284487" w:rsidRPr="00F1589B" w:rsidRDefault="00284487" w:rsidP="00284487">
            <w:pPr>
              <w:spacing w:after="0" w:line="240" w:lineRule="auto"/>
              <w:ind w:left="709"/>
              <w:jc w:val="both"/>
              <w:rPr>
                <w:rFonts w:ascii="Arial Narrow" w:hAnsi="Arial Narrow" w:cs="Calibri"/>
                <w:b/>
                <w:i/>
              </w:rPr>
            </w:pPr>
            <w:r w:rsidRPr="00F1589B">
              <w:rPr>
                <w:rFonts w:ascii="Arial Narrow" w:hAnsi="Arial Narrow" w:cs="Calibri"/>
                <w:b/>
                <w:i/>
              </w:rPr>
              <w:t>Námestie slobody 6</w:t>
            </w:r>
          </w:p>
          <w:p w14:paraId="7A709F32" w14:textId="77777777" w:rsidR="00284487" w:rsidRPr="00F1589B" w:rsidRDefault="00284487" w:rsidP="00284487">
            <w:pPr>
              <w:pStyle w:val="Default"/>
              <w:ind w:left="709"/>
              <w:jc w:val="both"/>
              <w:rPr>
                <w:rFonts w:ascii="Arial Narrow" w:hAnsi="Arial Narrow" w:cs="Calibri"/>
                <w:sz w:val="22"/>
                <w:szCs w:val="22"/>
              </w:rPr>
            </w:pPr>
            <w:r w:rsidRPr="00F1589B">
              <w:rPr>
                <w:rFonts w:ascii="Arial Narrow" w:hAnsi="Arial Narrow" w:cs="Calibri"/>
                <w:b/>
                <w:i/>
                <w:sz w:val="22"/>
                <w:szCs w:val="22"/>
              </w:rPr>
              <w:t>810 05 Bratislava 15</w:t>
            </w:r>
          </w:p>
          <w:p w14:paraId="4D984C28" w14:textId="2184BF3C" w:rsidR="00284487" w:rsidRPr="00F1589B" w:rsidRDefault="00284487" w:rsidP="001808D7">
            <w:pPr>
              <w:pStyle w:val="Default"/>
              <w:spacing w:before="120"/>
              <w:ind w:left="709"/>
              <w:jc w:val="both"/>
              <w:rPr>
                <w:rFonts w:ascii="Arial Narrow" w:hAnsi="Arial Narrow"/>
                <w:sz w:val="22"/>
                <w:szCs w:val="22"/>
              </w:rPr>
            </w:pPr>
            <w:r w:rsidRPr="00F1589B">
              <w:rPr>
                <w:rFonts w:ascii="Arial Narrow" w:hAnsi="Arial Narrow"/>
                <w:sz w:val="22"/>
                <w:szCs w:val="22"/>
              </w:rPr>
              <w:t xml:space="preserve">ŽoNFP je žiadateľ povinný predložiť na vyššie uvedenú adresu jedným z nasledovných spôsobov: </w:t>
            </w:r>
          </w:p>
          <w:p w14:paraId="66AE7245" w14:textId="21122FA2" w:rsidR="00284487" w:rsidRPr="00F1589B" w:rsidRDefault="00284487" w:rsidP="00550394">
            <w:pPr>
              <w:pStyle w:val="Default"/>
              <w:numPr>
                <w:ilvl w:val="0"/>
                <w:numId w:val="12"/>
              </w:numPr>
              <w:jc w:val="both"/>
              <w:rPr>
                <w:rFonts w:ascii="Arial Narrow" w:hAnsi="Arial Narrow"/>
                <w:sz w:val="22"/>
                <w:szCs w:val="22"/>
              </w:rPr>
            </w:pPr>
            <w:r w:rsidRPr="00F1589B">
              <w:rPr>
                <w:rFonts w:ascii="Arial Narrow" w:hAnsi="Arial Narrow"/>
                <w:sz w:val="22"/>
                <w:szCs w:val="22"/>
              </w:rPr>
              <w:t xml:space="preserve">osobne do podateľne MD SR v pracovné dni v čase 8:30 – 14:00 hod, </w:t>
            </w:r>
          </w:p>
          <w:p w14:paraId="4D62B5CE" w14:textId="77777777" w:rsidR="00284487" w:rsidRPr="00F1589B" w:rsidRDefault="00284487" w:rsidP="00550394">
            <w:pPr>
              <w:pStyle w:val="Default"/>
              <w:numPr>
                <w:ilvl w:val="0"/>
                <w:numId w:val="12"/>
              </w:numPr>
              <w:jc w:val="both"/>
              <w:rPr>
                <w:rFonts w:ascii="Arial Narrow" w:hAnsi="Arial Narrow" w:cs="Times New Roman"/>
                <w:sz w:val="22"/>
                <w:szCs w:val="22"/>
              </w:rPr>
            </w:pPr>
            <w:r w:rsidRPr="00F1589B">
              <w:rPr>
                <w:rFonts w:ascii="Arial Narrow" w:hAnsi="Arial Narrow" w:cs="Times New Roman"/>
                <w:sz w:val="22"/>
                <w:szCs w:val="22"/>
              </w:rPr>
              <w:t xml:space="preserve">doporučenou poštou, </w:t>
            </w:r>
          </w:p>
          <w:p w14:paraId="5EE57986" w14:textId="77777777" w:rsidR="00284487" w:rsidRPr="00450B6F" w:rsidRDefault="00450B6F" w:rsidP="00550394">
            <w:pPr>
              <w:pStyle w:val="Default"/>
              <w:numPr>
                <w:ilvl w:val="0"/>
                <w:numId w:val="12"/>
              </w:numPr>
              <w:jc w:val="both"/>
              <w:rPr>
                <w:rFonts w:ascii="Arial Narrow" w:hAnsi="Arial Narrow"/>
                <w:sz w:val="22"/>
                <w:szCs w:val="22"/>
              </w:rPr>
            </w:pPr>
            <w:r w:rsidRPr="00450B6F">
              <w:rPr>
                <w:rFonts w:ascii="Arial Narrow" w:hAnsi="Arial Narrow"/>
                <w:sz w:val="22"/>
                <w:szCs w:val="22"/>
                <w:lang w:eastAsia="en-US"/>
              </w:rPr>
              <w:t xml:space="preserve">inou prepravou (napr. </w:t>
            </w:r>
            <w:r>
              <w:rPr>
                <w:rFonts w:ascii="Arial Narrow" w:hAnsi="Arial Narrow"/>
                <w:sz w:val="22"/>
                <w:szCs w:val="22"/>
                <w:lang w:eastAsia="en-US"/>
              </w:rPr>
              <w:t>kuriérskou službou</w:t>
            </w:r>
            <w:r w:rsidRPr="00450B6F">
              <w:rPr>
                <w:rFonts w:ascii="Arial Narrow" w:hAnsi="Arial Narrow"/>
                <w:sz w:val="22"/>
                <w:szCs w:val="22"/>
                <w:lang w:eastAsia="en-US"/>
              </w:rPr>
              <w:t>).</w:t>
            </w:r>
            <w:r w:rsidRPr="00450B6F">
              <w:rPr>
                <w:rFonts w:ascii="Arial Narrow" w:hAnsi="Arial Narrow"/>
                <w:sz w:val="22"/>
                <w:szCs w:val="22"/>
              </w:rPr>
              <w:t xml:space="preserve"> </w:t>
            </w:r>
          </w:p>
          <w:p w14:paraId="2473F3C8" w14:textId="5666145D" w:rsidR="001141EA" w:rsidRPr="00F1589B" w:rsidRDefault="001141EA" w:rsidP="001141EA">
            <w:pPr>
              <w:pStyle w:val="Default"/>
              <w:spacing w:before="120"/>
              <w:jc w:val="both"/>
              <w:rPr>
                <w:rFonts w:ascii="Arial Narrow" w:hAnsi="Arial Narrow"/>
                <w:sz w:val="22"/>
                <w:szCs w:val="22"/>
              </w:rPr>
            </w:pPr>
            <w:r>
              <w:rPr>
                <w:rFonts w:ascii="Arial Narrow" w:hAnsi="Arial Narrow"/>
                <w:sz w:val="22"/>
                <w:szCs w:val="22"/>
              </w:rPr>
              <w:t xml:space="preserve">ŽoNFP </w:t>
            </w:r>
            <w:r w:rsidRPr="00F1589B">
              <w:rPr>
                <w:rFonts w:ascii="Arial Narrow" w:hAnsi="Arial Narrow"/>
                <w:sz w:val="22"/>
                <w:szCs w:val="22"/>
              </w:rPr>
              <w:t>vrátane všetkých povinných príloh</w:t>
            </w:r>
            <w:r>
              <w:rPr>
                <w:rFonts w:ascii="Arial Narrow" w:hAnsi="Arial Narrow"/>
                <w:sz w:val="22"/>
                <w:szCs w:val="22"/>
              </w:rPr>
              <w:t xml:space="preserve"> je žiadateľ povinný predložiť v slovenskom jazyku</w:t>
            </w:r>
            <w:r w:rsidRPr="00D45093">
              <w:rPr>
                <w:rFonts w:ascii="Arial Narrow" w:hAnsi="Arial Narrow"/>
                <w:sz w:val="22"/>
                <w:szCs w:val="22"/>
              </w:rPr>
              <w:t>.</w:t>
            </w:r>
          </w:p>
          <w:p w14:paraId="0F5BFAEE" w14:textId="7F9D743C" w:rsidR="00284487" w:rsidRPr="00F1589B" w:rsidRDefault="00284487" w:rsidP="00284487">
            <w:pPr>
              <w:pStyle w:val="Default"/>
              <w:spacing w:before="120"/>
              <w:jc w:val="both"/>
              <w:rPr>
                <w:rFonts w:ascii="Arial Narrow" w:hAnsi="Arial Narrow"/>
                <w:sz w:val="22"/>
                <w:szCs w:val="22"/>
              </w:rPr>
            </w:pPr>
            <w:r w:rsidRPr="00AC646A">
              <w:rPr>
                <w:rFonts w:ascii="Arial Narrow" w:hAnsi="Arial Narrow"/>
                <w:sz w:val="22"/>
                <w:szCs w:val="22"/>
              </w:rPr>
              <w:t xml:space="preserve">Žiadateľ je v zmysle § 19 </w:t>
            </w:r>
            <w:r w:rsidR="00AC646A">
              <w:rPr>
                <w:rFonts w:ascii="Arial Narrow" w:hAnsi="Arial Narrow"/>
                <w:sz w:val="22"/>
                <w:szCs w:val="22"/>
              </w:rPr>
              <w:t xml:space="preserve">ods. 4 </w:t>
            </w:r>
            <w:r w:rsidRPr="00AC646A">
              <w:rPr>
                <w:rFonts w:ascii="Arial Narrow" w:hAnsi="Arial Narrow"/>
                <w:sz w:val="22"/>
                <w:szCs w:val="22"/>
              </w:rPr>
              <w:t xml:space="preserve">zákona o príspevku z EŠIF povinný predložiť </w:t>
            </w:r>
            <w:r w:rsidR="00AC646A">
              <w:rPr>
                <w:rFonts w:ascii="Arial Narrow" w:hAnsi="Arial Narrow"/>
                <w:sz w:val="22"/>
                <w:szCs w:val="22"/>
              </w:rPr>
              <w:t>Žo</w:t>
            </w:r>
            <w:r w:rsidRPr="00AC646A">
              <w:rPr>
                <w:rFonts w:ascii="Arial Narrow" w:hAnsi="Arial Narrow"/>
                <w:sz w:val="22"/>
                <w:szCs w:val="22"/>
              </w:rPr>
              <w:t xml:space="preserve">NFP </w:t>
            </w:r>
            <w:r w:rsidRPr="00F861B2">
              <w:rPr>
                <w:rFonts w:ascii="Arial Narrow" w:hAnsi="Arial Narrow"/>
                <w:b/>
                <w:sz w:val="22"/>
                <w:szCs w:val="22"/>
              </w:rPr>
              <w:t>riadne, včas a vo forme určenej RO OPI</w:t>
            </w:r>
            <w:r w:rsidRPr="00AC646A">
              <w:rPr>
                <w:rFonts w:ascii="Arial Narrow" w:hAnsi="Arial Narrow"/>
                <w:sz w:val="22"/>
                <w:szCs w:val="22"/>
              </w:rPr>
              <w:t xml:space="preserve">I. </w:t>
            </w:r>
            <w:r w:rsidRPr="00F1589B">
              <w:rPr>
                <w:rFonts w:ascii="Arial Narrow" w:hAnsi="Arial Narrow"/>
                <w:sz w:val="22"/>
                <w:szCs w:val="22"/>
              </w:rPr>
              <w:t xml:space="preserve">Podmienky, ktoré musí žiadateľ splniť na to, aby bola </w:t>
            </w:r>
            <w:r w:rsidR="00AC646A">
              <w:rPr>
                <w:rFonts w:ascii="Arial Narrow" w:hAnsi="Arial Narrow"/>
                <w:sz w:val="22"/>
                <w:szCs w:val="22"/>
              </w:rPr>
              <w:t>Žo</w:t>
            </w:r>
            <w:r w:rsidRPr="00F1589B">
              <w:rPr>
                <w:rFonts w:ascii="Arial Narrow" w:hAnsi="Arial Narrow"/>
                <w:sz w:val="22"/>
                <w:szCs w:val="22"/>
              </w:rPr>
              <w:t xml:space="preserve">NFP predložená riadne, včas a vo </w:t>
            </w:r>
            <w:r w:rsidRPr="00F1589B">
              <w:rPr>
                <w:rFonts w:ascii="Arial Narrow" w:hAnsi="Arial Narrow"/>
                <w:sz w:val="22"/>
                <w:szCs w:val="22"/>
              </w:rPr>
              <w:lastRenderedPageBreak/>
              <w:t xml:space="preserve">forme určenej RO OPII vrátane presného procesného postupu a technicko-organizačných náležitostí pri predkladaní </w:t>
            </w:r>
            <w:r w:rsidR="00AC646A">
              <w:rPr>
                <w:rFonts w:ascii="Arial Narrow" w:hAnsi="Arial Narrow"/>
                <w:sz w:val="22"/>
                <w:szCs w:val="22"/>
              </w:rPr>
              <w:t>Žo</w:t>
            </w:r>
            <w:r w:rsidRPr="00F1589B">
              <w:rPr>
                <w:rFonts w:ascii="Arial Narrow" w:hAnsi="Arial Narrow"/>
                <w:sz w:val="22"/>
                <w:szCs w:val="22"/>
              </w:rPr>
              <w:t xml:space="preserve">NFP, ako aj postupu pri získavaní prístupu žiadateľa do verejnej časti ITMS2014+, sú bližšie špecifikované v </w:t>
            </w:r>
            <w:r w:rsidRPr="00A85B6E">
              <w:rPr>
                <w:rFonts w:ascii="Arial Narrow" w:hAnsi="Arial Narrow"/>
                <w:b/>
                <w:sz w:val="22"/>
                <w:szCs w:val="22"/>
              </w:rPr>
              <w:t>Príručke pre žiadateľa, kapitola 3.</w:t>
            </w:r>
            <w:r w:rsidR="00907E29" w:rsidRPr="00A85B6E">
              <w:rPr>
                <w:rFonts w:ascii="Arial Narrow" w:hAnsi="Arial Narrow"/>
                <w:b/>
                <w:sz w:val="22"/>
                <w:szCs w:val="22"/>
              </w:rPr>
              <w:t>1</w:t>
            </w:r>
            <w:r w:rsidR="00907E29">
              <w:rPr>
                <w:rFonts w:ascii="Arial Narrow" w:hAnsi="Arial Narrow"/>
                <w:sz w:val="22"/>
                <w:szCs w:val="22"/>
              </w:rPr>
              <w:t>.</w:t>
            </w:r>
            <w:r w:rsidRPr="00F1589B">
              <w:rPr>
                <w:rFonts w:ascii="Arial Narrow" w:hAnsi="Arial Narrow"/>
                <w:sz w:val="22"/>
                <w:szCs w:val="22"/>
              </w:rPr>
              <w:t xml:space="preserve"> </w:t>
            </w:r>
          </w:p>
          <w:p w14:paraId="119C34BA" w14:textId="77777777" w:rsidR="00C9602A" w:rsidRDefault="005B354C" w:rsidP="00AD1347">
            <w:pPr>
              <w:spacing w:before="120" w:after="0" w:line="240" w:lineRule="auto"/>
              <w:jc w:val="both"/>
              <w:rPr>
                <w:ins w:id="6" w:author="GC" w:date="2019-12-11T15:03:00Z"/>
                <w:rFonts w:ascii="Arial Narrow" w:hAnsi="Arial Narrow" w:cs="Arial"/>
                <w:b/>
              </w:rPr>
            </w:pPr>
            <w:r w:rsidRPr="00450B6F">
              <w:rPr>
                <w:rFonts w:ascii="Arial Narrow" w:hAnsi="Arial Narrow" w:cs="Arial"/>
                <w:b/>
              </w:rPr>
              <w:t>V prípade, ak žiadateľ nedoručí ŽoNFP riadne, včas a v určenej forme, RO OPII zastaví konanie o</w:t>
            </w:r>
            <w:r w:rsidR="00662D05">
              <w:rPr>
                <w:rFonts w:ascii="Arial Narrow" w:hAnsi="Arial Narrow" w:cs="Arial"/>
                <w:b/>
              </w:rPr>
              <w:t> </w:t>
            </w:r>
            <w:r w:rsidRPr="00450B6F">
              <w:rPr>
                <w:rFonts w:ascii="Arial Narrow" w:hAnsi="Arial Narrow" w:cs="Arial"/>
                <w:b/>
              </w:rPr>
              <w:t>žiadosti</w:t>
            </w:r>
            <w:r w:rsidR="00662D05">
              <w:rPr>
                <w:rFonts w:ascii="Arial Narrow" w:hAnsi="Arial Narrow" w:cs="Arial"/>
                <w:b/>
              </w:rPr>
              <w:t xml:space="preserve"> </w:t>
            </w:r>
            <w:r w:rsidRPr="00450B6F">
              <w:rPr>
                <w:rFonts w:ascii="Arial Narrow" w:hAnsi="Arial Narrow" w:cs="Arial"/>
                <w:b/>
              </w:rPr>
              <w:t>v zmysle § 20 ods. 1 písm. c) zákona o príspevku z EŠIF a o tejto skutočnosti informuje žiadateľa.</w:t>
            </w:r>
          </w:p>
          <w:p w14:paraId="309F8403" w14:textId="77777777" w:rsidR="001C7ACB" w:rsidRPr="00C83866" w:rsidRDefault="001C7ACB" w:rsidP="001C7ACB">
            <w:pPr>
              <w:spacing w:before="120" w:after="0" w:line="240" w:lineRule="auto"/>
              <w:jc w:val="both"/>
              <w:rPr>
                <w:ins w:id="7" w:author="GC" w:date="2019-12-11T15:03:00Z"/>
                <w:rFonts w:ascii="Arial Narrow" w:hAnsi="Arial Narrow" w:cs="Arial"/>
                <w:color w:val="000000"/>
                <w:lang w:eastAsia="sk-SK"/>
              </w:rPr>
            </w:pPr>
            <w:ins w:id="8" w:author="GC" w:date="2019-12-11T15:03:00Z">
              <w:r w:rsidRPr="00C83866">
                <w:rPr>
                  <w:rFonts w:ascii="Arial Narrow" w:hAnsi="Arial Narrow" w:cs="Arial"/>
                  <w:color w:val="000000"/>
                  <w:lang w:eastAsia="sk-SK"/>
                </w:rPr>
                <w:t xml:space="preserve">Ak vzniknú pochybnosti o pravdivosti alebo úplnosti žiadosti alebo jej príloh, RO OPII oznámi tieto pochybnosti žiadateľovi a vyzve ho, aby sa k nim vyjadril v primeranej lehote, pričom ho poučí o následkoch spojených s neodstránením pochybností alebo nedodržaním určenej lehoty. </w:t>
              </w:r>
            </w:ins>
          </w:p>
          <w:p w14:paraId="2F35631F" w14:textId="729822A8" w:rsidR="001C7ACB" w:rsidRPr="00450B6F" w:rsidRDefault="001C7ACB" w:rsidP="001C7ACB">
            <w:pPr>
              <w:spacing w:before="120" w:after="0" w:line="240" w:lineRule="auto"/>
              <w:jc w:val="both"/>
              <w:rPr>
                <w:rFonts w:ascii="Arial Narrow" w:hAnsi="Arial Narrow" w:cs="Arial"/>
                <w:b/>
              </w:rPr>
            </w:pPr>
            <w:ins w:id="9" w:author="GC" w:date="2019-12-11T15:03:00Z">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ins>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5503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D0AD9BE"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5E41AB">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5503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1" w:history="1">
              <w:r w:rsidR="00EC6B4E" w:rsidRPr="00EC6B4E">
                <w:rPr>
                  <w:rStyle w:val="Hypertextovprepojenie"/>
                  <w:rFonts w:ascii="Arial Narrow" w:hAnsi="Arial Narrow"/>
                  <w:sz w:val="22"/>
                  <w:szCs w:val="22"/>
                </w:rPr>
                <w:t>opii@opii.gov.sk</w:t>
              </w:r>
            </w:hyperlink>
          </w:p>
          <w:p w14:paraId="6E3AC111" w14:textId="7E08C3A6"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0D1E50"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0D1E50" w:rsidRPr="000D1E50">
              <w:rPr>
                <w:rFonts w:ascii="Arial Narrow" w:hAnsi="Arial Narrow" w:cs="Arial"/>
                <w:b/>
                <w:bCs/>
                <w:lang w:eastAsia="sk-SK"/>
              </w:rPr>
              <w:t>RO OPII</w:t>
            </w:r>
            <w:r w:rsidR="009202F9" w:rsidRPr="00D45093">
              <w:rPr>
                <w:rFonts w:ascii="Arial Narrow" w:hAnsi="Arial Narrow" w:cs="Arial"/>
                <w:b/>
                <w:bCs/>
                <w:lang w:eastAsia="sk-SK"/>
              </w:rPr>
              <w:t>.</w:t>
            </w:r>
          </w:p>
          <w:p w14:paraId="5F0D9BE4" w14:textId="3146A12E" w:rsidR="00925EA9" w:rsidRDefault="00925EA9" w:rsidP="00925EA9">
            <w:pPr>
              <w:pStyle w:val="Default"/>
              <w:spacing w:before="120"/>
              <w:jc w:val="both"/>
              <w:rPr>
                <w:rFonts w:ascii="Arial Narrow" w:hAnsi="Arial Narrow"/>
                <w:sz w:val="22"/>
                <w:szCs w:val="22"/>
              </w:rPr>
            </w:pPr>
            <w:r w:rsidRPr="009202F9">
              <w:rPr>
                <w:rFonts w:ascii="Arial Narrow" w:hAnsi="Arial Narrow"/>
                <w:sz w:val="22"/>
                <w:szCs w:val="22"/>
              </w:rPr>
              <w:t xml:space="preserve">Záväzný charakter majú informácie zverejnené na webovom sídle </w:t>
            </w:r>
            <w:r w:rsidR="000D1E50" w:rsidRPr="00FE03D5">
              <w:rPr>
                <w:rFonts w:ascii="Arial Narrow" w:hAnsi="Arial Narrow" w:cstheme="minorHAnsi"/>
              </w:rPr>
              <w:t>RO OPII</w:t>
            </w:r>
            <w:r w:rsidR="000D1E50" w:rsidDel="000D1E50">
              <w:rPr>
                <w:rFonts w:ascii="Arial Narrow" w:hAnsi="Arial Narrow"/>
                <w:sz w:val="22"/>
                <w:szCs w:val="22"/>
              </w:rPr>
              <w:t xml:space="preserve"> </w:t>
            </w:r>
            <w:r w:rsidRPr="009202F9">
              <w:rPr>
                <w:rFonts w:ascii="Arial Narrow" w:hAnsi="Arial Narrow"/>
                <w:sz w:val="22"/>
                <w:szCs w:val="22"/>
              </w:rPr>
              <w:t>a poskytnuté písomnou formou. Informácie poskytnuté telefonicky alebo</w:t>
            </w:r>
            <w:r w:rsidRPr="00925EA9">
              <w:rPr>
                <w:rFonts w:ascii="Arial Narrow" w:hAnsi="Arial Narrow"/>
                <w:sz w:val="22"/>
                <w:szCs w:val="22"/>
              </w:rPr>
              <w:t xml:space="preserve"> ústne nie je možné považovať za záväzné a odvolávať sa na </w:t>
            </w:r>
            <w:proofErr w:type="spellStart"/>
            <w:r w:rsidRPr="00925EA9">
              <w:rPr>
                <w:rFonts w:ascii="Arial Narrow" w:hAnsi="Arial Narrow"/>
                <w:sz w:val="22"/>
                <w:szCs w:val="22"/>
              </w:rPr>
              <w:t>ne</w:t>
            </w:r>
            <w:proofErr w:type="spellEnd"/>
            <w:r w:rsidRPr="00925EA9">
              <w:rPr>
                <w:rFonts w:ascii="Arial Narrow" w:hAnsi="Arial Narrow"/>
                <w:sz w:val="22"/>
                <w:szCs w:val="22"/>
              </w:rPr>
              <w:t>.</w:t>
            </w:r>
          </w:p>
          <w:p w14:paraId="487A9296" w14:textId="5BA21877" w:rsidR="009228F1" w:rsidRPr="009202F9" w:rsidRDefault="00925EA9" w:rsidP="00B90A72">
            <w:pPr>
              <w:pStyle w:val="Default"/>
              <w:spacing w:before="120"/>
              <w:jc w:val="both"/>
              <w:rPr>
                <w:rFonts w:ascii="Arial Narrow" w:hAnsi="Arial Narrow"/>
                <w:sz w:val="22"/>
                <w:szCs w:val="22"/>
                <w:highlight w:val="yellow"/>
              </w:rPr>
            </w:pPr>
            <w:r w:rsidRPr="00D45093">
              <w:rPr>
                <w:rFonts w:ascii="Arial Narrow" w:hAnsi="Arial Narrow"/>
                <w:color w:val="auto"/>
                <w:sz w:val="22"/>
                <w:szCs w:val="22"/>
              </w:rPr>
              <w:t xml:space="preserve">V súlade s § 27 ods. </w:t>
            </w:r>
            <w:r w:rsidR="009202F9" w:rsidRPr="00D45093">
              <w:rPr>
                <w:rFonts w:ascii="Arial Narrow" w:hAnsi="Arial Narrow"/>
                <w:color w:val="auto"/>
                <w:sz w:val="22"/>
                <w:szCs w:val="22"/>
              </w:rPr>
              <w:t>2</w:t>
            </w:r>
            <w:r w:rsidRPr="00D45093">
              <w:rPr>
                <w:rFonts w:ascii="Arial Narrow" w:hAnsi="Arial Narrow"/>
                <w:color w:val="auto"/>
                <w:sz w:val="22"/>
                <w:szCs w:val="22"/>
              </w:rPr>
              <w:t xml:space="preserve"> zákona o príspevku z EŠIF, RO OPII pri príprave </w:t>
            </w:r>
            <w:r w:rsidR="009202F9" w:rsidRPr="00D45093">
              <w:rPr>
                <w:rFonts w:ascii="Arial Narrow" w:hAnsi="Arial Narrow"/>
                <w:color w:val="auto"/>
                <w:sz w:val="22"/>
                <w:szCs w:val="22"/>
              </w:rPr>
              <w:t>veľkého</w:t>
            </w:r>
            <w:r w:rsidRPr="00D45093">
              <w:rPr>
                <w:rFonts w:ascii="Arial Narrow" w:hAnsi="Arial Narrow"/>
                <w:color w:val="auto"/>
                <w:sz w:val="22"/>
                <w:szCs w:val="22"/>
              </w:rPr>
              <w:t xml:space="preserve"> projektu môže usmerňovať budúceho žiadateľa; budúci žiadateľ je povinný tieto usmernenia dodržiavať. </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5503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7DA22E82"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240B15">
              <w:rPr>
                <w:rFonts w:ascii="Arial Narrow" w:hAnsi="Arial Narrow" w:cs="Arial"/>
                <w:color w:val="000000"/>
                <w:lang w:eastAsia="sk-SK"/>
              </w:rPr>
              <w:t>ŽoNFP</w:t>
            </w:r>
            <w:r w:rsidR="00240B15"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7B836E9A"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240B15">
              <w:rPr>
                <w:rFonts w:ascii="Arial Narrow" w:hAnsi="Arial Narrow"/>
              </w:rPr>
              <w:t>Ž</w:t>
            </w:r>
            <w:r w:rsidRPr="000C3A95">
              <w:rPr>
                <w:rFonts w:ascii="Arial Narrow" w:hAnsi="Arial Narrow"/>
              </w:rPr>
              <w:t>oNFP musia byť splnené všetky nižšie uvedené podmienky poskytnutia príspevku a zároveň nemôže byť daný dôvod na zastavenie konania podľa § 20 zákona o príspevku z EŠIF (napr. z dôvodu neúplnosti ŽoNFP).</w:t>
            </w:r>
          </w:p>
          <w:p w14:paraId="6BE2EB09" w14:textId="04DD5C22"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5819E9">
              <w:t xml:space="preserve"> </w:t>
            </w:r>
            <w:r w:rsidR="005819E9" w:rsidRPr="005819E9">
              <w:rPr>
                <w:rFonts w:ascii="Arial Narrow" w:hAnsi="Arial Narrow"/>
              </w:rPr>
              <w:t>v Tabuľke 2 - Podmienky poskytnutia</w:t>
            </w:r>
            <w:r w:rsidR="005819E9">
              <w:rPr>
                <w:rFonts w:ascii="Arial Narrow" w:hAnsi="Arial Narrow"/>
              </w:rPr>
              <w:t xml:space="preserve">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475F5F">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475F5F">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475F5F">
        <w:trPr>
          <w:trHeight w:val="20"/>
        </w:trPr>
        <w:tc>
          <w:tcPr>
            <w:tcW w:w="674" w:type="dxa"/>
            <w:shd w:val="clear" w:color="auto" w:fill="D9D9D9" w:themeFill="background1" w:themeFillShade="D9"/>
          </w:tcPr>
          <w:p w14:paraId="0A9BB958" w14:textId="476A4FC0" w:rsidR="00907E29" w:rsidRPr="00D45093" w:rsidRDefault="00907E29" w:rsidP="005503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5ED83F23" w14:textId="7C370A12" w:rsidR="00907E29" w:rsidRPr="00D45093" w:rsidRDefault="00C953B7" w:rsidP="00D45093">
            <w:pPr>
              <w:spacing w:before="120" w:after="0" w:line="240" w:lineRule="auto"/>
              <w:jc w:val="both"/>
              <w:rPr>
                <w:rFonts w:ascii="Arial Narrow" w:hAnsi="Arial Narrow"/>
                <w:b/>
              </w:rPr>
            </w:pPr>
            <w:r w:rsidRPr="005F7B3C">
              <w:rPr>
                <w:rFonts w:ascii="Arial Narrow" w:hAnsi="Arial Narrow"/>
                <w:b/>
              </w:rPr>
              <w:t>Železnice Slovenskej republiky, Bratislava</w:t>
            </w:r>
          </w:p>
          <w:p w14:paraId="490AB1A0" w14:textId="33447722"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475F5F">
        <w:trPr>
          <w:trHeight w:val="20"/>
        </w:trPr>
        <w:tc>
          <w:tcPr>
            <w:tcW w:w="674" w:type="dxa"/>
            <w:shd w:val="clear" w:color="auto" w:fill="D9D9D9" w:themeFill="background1" w:themeFillShade="D9"/>
          </w:tcPr>
          <w:p w14:paraId="737F8E21" w14:textId="6746990F" w:rsidR="00907E29" w:rsidRPr="00AD5B71" w:rsidRDefault="00907E29" w:rsidP="005503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2A9BE9D8"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B40D69">
              <w:rPr>
                <w:rFonts w:ascii="Arial Narrow" w:hAnsi="Arial Narrow"/>
                <w:b/>
                <w:bCs/>
                <w:sz w:val="22"/>
                <w:szCs w:val="22"/>
              </w:rPr>
              <w:t>,</w:t>
            </w:r>
            <w:r w:rsidRPr="00F1589B">
              <w:rPr>
                <w:rFonts w:ascii="Arial Narrow" w:hAnsi="Arial Narrow"/>
                <w:b/>
                <w:bCs/>
                <w:sz w:val="22"/>
                <w:szCs w:val="22"/>
              </w:rPr>
              <w:t xml:space="preserve"> </w:t>
            </w:r>
            <w:r w:rsidR="00B40D69" w:rsidRPr="00B40D69">
              <w:rPr>
                <w:rFonts w:ascii="Arial Narrow" w:hAnsi="Arial Narrow"/>
                <w:b/>
                <w:bCs/>
                <w:sz w:val="22"/>
                <w:szCs w:val="22"/>
              </w:rPr>
              <w:t>vedených miestne príslušným daňovým úradom</w:t>
            </w:r>
          </w:p>
        </w:tc>
        <w:tc>
          <w:tcPr>
            <w:tcW w:w="6349" w:type="dxa"/>
            <w:gridSpan w:val="3"/>
            <w:shd w:val="clear" w:color="auto" w:fill="auto"/>
          </w:tcPr>
          <w:p w14:paraId="258C214E"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475F5F">
        <w:trPr>
          <w:trHeight w:val="20"/>
        </w:trPr>
        <w:tc>
          <w:tcPr>
            <w:tcW w:w="674" w:type="dxa"/>
            <w:shd w:val="clear" w:color="auto" w:fill="D9D9D9" w:themeFill="background1" w:themeFillShade="D9"/>
          </w:tcPr>
          <w:p w14:paraId="0591FD9E" w14:textId="0A035AAE" w:rsidR="00907E29" w:rsidRPr="00AD5B71" w:rsidRDefault="00907E29" w:rsidP="005503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28D04546" w14:textId="77777777" w:rsidR="00907E29" w:rsidRPr="00F1589B"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 SR</w:t>
            </w:r>
          </w:p>
          <w:p w14:paraId="47C60B48" w14:textId="3912C46C" w:rsidR="00907E29" w:rsidRPr="00F1589B" w:rsidRDefault="00907E29" w:rsidP="00517578">
            <w:pPr>
              <w:pStyle w:val="Default"/>
              <w:jc w:val="both"/>
              <w:rPr>
                <w:rFonts w:ascii="Arial Narrow" w:hAnsi="Arial Narrow"/>
                <w:sz w:val="22"/>
                <w:szCs w:val="22"/>
              </w:rPr>
            </w:pPr>
          </w:p>
        </w:tc>
      </w:tr>
      <w:tr w:rsidR="00907E29" w:rsidRPr="00954355" w14:paraId="423841F6" w14:textId="77777777" w:rsidTr="00475F5F">
        <w:trPr>
          <w:trHeight w:val="20"/>
        </w:trPr>
        <w:tc>
          <w:tcPr>
            <w:tcW w:w="674" w:type="dxa"/>
            <w:shd w:val="clear" w:color="auto" w:fill="D9D9D9" w:themeFill="background1" w:themeFillShade="D9"/>
          </w:tcPr>
          <w:p w14:paraId="4596464D" w14:textId="1A6AB08A" w:rsidR="00907E29" w:rsidRPr="00AD5B71" w:rsidRDefault="00907E29" w:rsidP="005503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5CC6ECEB"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5E42C2CE" w14:textId="3A8663A3" w:rsidR="00907E29" w:rsidRPr="00F1589B" w:rsidRDefault="00907E29" w:rsidP="00056ADD">
            <w:pPr>
              <w:pStyle w:val="Default"/>
              <w:jc w:val="both"/>
              <w:rPr>
                <w:rFonts w:ascii="Arial Narrow" w:hAnsi="Arial Narrow"/>
                <w:sz w:val="22"/>
                <w:szCs w:val="22"/>
              </w:rPr>
            </w:pPr>
          </w:p>
        </w:tc>
      </w:tr>
      <w:tr w:rsidR="00907E29" w:rsidRPr="00F82DB4" w14:paraId="198CEEB1" w14:textId="77777777" w:rsidTr="00475F5F">
        <w:trPr>
          <w:trHeight w:val="20"/>
        </w:trPr>
        <w:tc>
          <w:tcPr>
            <w:tcW w:w="674" w:type="dxa"/>
            <w:shd w:val="clear" w:color="auto" w:fill="D9D9D9" w:themeFill="background1" w:themeFillShade="D9"/>
          </w:tcPr>
          <w:p w14:paraId="0A4987F5" w14:textId="3DBA6FB2" w:rsidR="00907E29" w:rsidRPr="00F82DB4" w:rsidRDefault="00907E29" w:rsidP="005503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1F18298" w14:textId="77777777" w:rsidR="00907E29" w:rsidRPr="00D45093" w:rsidRDefault="00907E29" w:rsidP="00D7523D">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zákazu vedenia  výkonu rozhodnutia voči žiadateľovi</w:t>
            </w:r>
          </w:p>
          <w:p w14:paraId="692BCAB9" w14:textId="3F8D13B3" w:rsidR="00907E29" w:rsidRPr="00D45093" w:rsidRDefault="00907E29" w:rsidP="00741F1F">
            <w:pPr>
              <w:pStyle w:val="Default"/>
              <w:spacing w:before="120"/>
              <w:rPr>
                <w:rFonts w:ascii="Arial Narrow" w:hAnsi="Arial Narrow"/>
                <w:color w:val="auto"/>
                <w:sz w:val="22"/>
                <w:szCs w:val="22"/>
                <w:highlight w:val="yellow"/>
              </w:rPr>
            </w:pPr>
          </w:p>
        </w:tc>
        <w:tc>
          <w:tcPr>
            <w:tcW w:w="6349" w:type="dxa"/>
            <w:gridSpan w:val="3"/>
            <w:shd w:val="clear" w:color="auto" w:fill="auto"/>
          </w:tcPr>
          <w:p w14:paraId="500CFC50" w14:textId="77777777" w:rsidR="00907E29" w:rsidRPr="00D45093" w:rsidRDefault="00907E29" w:rsidP="00D7523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1D38727D" w14:textId="649B31D6" w:rsidR="00907E29" w:rsidRPr="00D45093" w:rsidRDefault="00907E29" w:rsidP="00D45093">
            <w:pPr>
              <w:pStyle w:val="Default"/>
              <w:jc w:val="both"/>
              <w:rPr>
                <w:rFonts w:ascii="Arial Narrow" w:hAnsi="Arial Narrow"/>
                <w:color w:val="auto"/>
                <w:sz w:val="22"/>
                <w:szCs w:val="22"/>
              </w:rPr>
            </w:pPr>
            <w:r w:rsidRPr="00D45093">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247D61" w:rsidRPr="00F82DB4" w14:paraId="3845C186" w14:textId="77777777" w:rsidTr="00475F5F">
        <w:trPr>
          <w:trHeight w:val="20"/>
          <w:ins w:id="10" w:author="GC" w:date="2019-12-12T14:07:00Z"/>
        </w:trPr>
        <w:tc>
          <w:tcPr>
            <w:tcW w:w="674" w:type="dxa"/>
            <w:shd w:val="clear" w:color="auto" w:fill="D9D9D9" w:themeFill="background1" w:themeFillShade="D9"/>
          </w:tcPr>
          <w:p w14:paraId="088B6BA4" w14:textId="77777777" w:rsidR="00247D61" w:rsidRPr="00F82DB4" w:rsidRDefault="00247D61" w:rsidP="00550394">
            <w:pPr>
              <w:pStyle w:val="Odsekzoznamu"/>
              <w:numPr>
                <w:ilvl w:val="0"/>
                <w:numId w:val="11"/>
              </w:numPr>
              <w:spacing w:before="120"/>
              <w:ind w:left="426"/>
              <w:jc w:val="center"/>
              <w:rPr>
                <w:ins w:id="11" w:author="GC" w:date="2019-12-12T14:07:00Z"/>
                <w:rFonts w:ascii="Arial Narrow" w:hAnsi="Arial Narrow" w:cstheme="minorHAnsi"/>
                <w:b/>
              </w:rPr>
            </w:pPr>
          </w:p>
        </w:tc>
        <w:tc>
          <w:tcPr>
            <w:tcW w:w="2501" w:type="dxa"/>
            <w:shd w:val="clear" w:color="auto" w:fill="D9D9D9" w:themeFill="background1" w:themeFillShade="D9"/>
          </w:tcPr>
          <w:p w14:paraId="67AD2A66" w14:textId="651701E6" w:rsidR="00247D61" w:rsidRPr="00D45093" w:rsidRDefault="00247D61" w:rsidP="00D7523D">
            <w:pPr>
              <w:pStyle w:val="Default"/>
              <w:spacing w:before="120"/>
              <w:rPr>
                <w:ins w:id="12" w:author="GC" w:date="2019-12-12T14:07:00Z"/>
                <w:rFonts w:ascii="Arial Narrow" w:hAnsi="Arial Narrow"/>
                <w:b/>
                <w:bCs/>
                <w:color w:val="auto"/>
                <w:sz w:val="22"/>
                <w:szCs w:val="22"/>
              </w:rPr>
            </w:pPr>
            <w:ins w:id="13" w:author="GC" w:date="2019-12-12T14:08:00Z">
              <w:r w:rsidRPr="00247D61">
                <w:rPr>
                  <w:rFonts w:ascii="Arial Narrow" w:hAnsi="Arial Narrow"/>
                  <w:b/>
                  <w:bCs/>
                  <w:color w:val="auto"/>
                  <w:sz w:val="22"/>
                  <w:szCs w:val="22"/>
                </w:rPr>
                <w:t>Podmienka, že voči žiadateľovi sa nenárokuje vrátenie pomoci na základe rozhodnutia EK, ktorým bola pomoc označená za neoprávnenú a nezlučiteľnú s vnútorným trhom</w:t>
              </w:r>
            </w:ins>
          </w:p>
        </w:tc>
        <w:tc>
          <w:tcPr>
            <w:tcW w:w="6349" w:type="dxa"/>
            <w:gridSpan w:val="3"/>
            <w:shd w:val="clear" w:color="auto" w:fill="auto"/>
          </w:tcPr>
          <w:p w14:paraId="79407141" w14:textId="5772161D" w:rsidR="00247D61" w:rsidRPr="00D45093" w:rsidRDefault="00247D61" w:rsidP="00D7523D">
            <w:pPr>
              <w:pStyle w:val="Default"/>
              <w:spacing w:before="120"/>
              <w:jc w:val="both"/>
              <w:rPr>
                <w:ins w:id="14" w:author="GC" w:date="2019-12-12T14:07:00Z"/>
                <w:rFonts w:ascii="Arial Narrow" w:hAnsi="Arial Narrow"/>
                <w:color w:val="auto"/>
                <w:sz w:val="22"/>
                <w:szCs w:val="22"/>
              </w:rPr>
            </w:pPr>
            <w:ins w:id="15" w:author="GC" w:date="2019-12-12T14:08:00Z">
              <w:r w:rsidRPr="00247D61">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ins>
          </w:p>
        </w:tc>
      </w:tr>
      <w:tr w:rsidR="00125D1B" w:rsidRPr="00F82DB4" w14:paraId="0FE0EB76" w14:textId="77777777" w:rsidTr="00475F5F">
        <w:trPr>
          <w:trHeight w:val="20"/>
        </w:trPr>
        <w:tc>
          <w:tcPr>
            <w:tcW w:w="674" w:type="dxa"/>
            <w:shd w:val="clear" w:color="auto" w:fill="D9D9D9" w:themeFill="background1" w:themeFillShade="D9"/>
          </w:tcPr>
          <w:p w14:paraId="09D67CAE" w14:textId="5EBAB21B" w:rsidR="00125D1B" w:rsidRPr="00F82DB4" w:rsidRDefault="00125D1B" w:rsidP="005503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79CA43" w14:textId="77777777" w:rsidR="00125D1B" w:rsidRPr="00D45093" w:rsidRDefault="00125D1B" w:rsidP="0077283C">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finančnej spôsobilosti žiadateľa na spolufinancovanie projektu </w:t>
            </w:r>
          </w:p>
          <w:p w14:paraId="4F511A28" w14:textId="19E4BFE2" w:rsidR="00125D1B" w:rsidRPr="00D45093" w:rsidRDefault="00125D1B" w:rsidP="0077283C">
            <w:pPr>
              <w:pStyle w:val="Default"/>
              <w:spacing w:before="120"/>
              <w:rPr>
                <w:rFonts w:ascii="Arial Narrow" w:hAnsi="Arial Narrow"/>
                <w:color w:val="auto"/>
                <w:sz w:val="20"/>
                <w:szCs w:val="20"/>
              </w:rPr>
            </w:pPr>
          </w:p>
        </w:tc>
        <w:tc>
          <w:tcPr>
            <w:tcW w:w="6349" w:type="dxa"/>
            <w:gridSpan w:val="3"/>
            <w:shd w:val="clear" w:color="auto" w:fill="auto"/>
          </w:tcPr>
          <w:p w14:paraId="7565605C" w14:textId="14B18DBF" w:rsidR="00125D1B" w:rsidRPr="00D45093" w:rsidRDefault="00125D1B" w:rsidP="0077283C">
            <w:pPr>
              <w:pStyle w:val="Default"/>
              <w:spacing w:before="120"/>
              <w:jc w:val="both"/>
              <w:rPr>
                <w:rFonts w:ascii="Arial Narrow" w:hAnsi="Arial Narrow"/>
                <w:color w:val="auto"/>
                <w:sz w:val="22"/>
                <w:szCs w:val="22"/>
              </w:rPr>
            </w:pPr>
            <w:r w:rsidRPr="00D45093">
              <w:rPr>
                <w:rFonts w:ascii="Arial Narrow" w:hAnsi="Arial Narrow"/>
                <w:color w:val="auto"/>
                <w:sz w:val="22"/>
                <w:szCs w:val="22"/>
              </w:rPr>
              <w:t>Žiadateľ musí byť finančne spôsobilý na spolufinancovanie projektu. Finančná spôsobilosť na spolufinancovanie pro</w:t>
            </w:r>
            <w:r w:rsidR="00004FFD">
              <w:rPr>
                <w:rFonts w:ascii="Arial Narrow" w:hAnsi="Arial Narrow"/>
                <w:color w:val="auto"/>
                <w:sz w:val="22"/>
                <w:szCs w:val="22"/>
              </w:rPr>
              <w:t>j</w:t>
            </w:r>
            <w:r w:rsidRPr="00D45093">
              <w:rPr>
                <w:rFonts w:ascii="Arial Narrow" w:hAnsi="Arial Narrow"/>
                <w:color w:val="auto"/>
                <w:sz w:val="22"/>
                <w:szCs w:val="22"/>
              </w:rPr>
              <w:t xml:space="preserve">ektu znamená, že žiadateľ má zabezpečené finančné prostriedky na spolufinancovanie výdavkov projektu. </w:t>
            </w:r>
          </w:p>
          <w:p w14:paraId="4D2E9A43" w14:textId="30D3BA75" w:rsidR="00125D1B" w:rsidRPr="00F82DB4" w:rsidRDefault="00125D1B" w:rsidP="00D45093">
            <w:pPr>
              <w:spacing w:after="0" w:line="240" w:lineRule="auto"/>
              <w:jc w:val="both"/>
              <w:rPr>
                <w:rFonts w:ascii="Arial Narrow" w:hAnsi="Arial Narrow"/>
              </w:rPr>
            </w:pPr>
            <w:r w:rsidRPr="00D45093">
              <w:rPr>
                <w:rFonts w:ascii="Arial Narrow" w:hAnsi="Arial Narrow"/>
              </w:rPr>
              <w:t xml:space="preserve">Výška spolufinancovania projektu zo strany žiadateľa sa stanovuje ako rozdiel medzi celkovými výdavkami projektu a žiadaným NFP. </w:t>
            </w:r>
          </w:p>
        </w:tc>
      </w:tr>
      <w:tr w:rsidR="00125D1B" w:rsidRPr="00954355" w14:paraId="41D30474" w14:textId="77777777" w:rsidTr="00475F5F">
        <w:trPr>
          <w:trHeight w:val="20"/>
        </w:trPr>
        <w:tc>
          <w:tcPr>
            <w:tcW w:w="674" w:type="dxa"/>
            <w:shd w:val="clear" w:color="auto" w:fill="D9D9D9" w:themeFill="background1" w:themeFillShade="D9"/>
          </w:tcPr>
          <w:p w14:paraId="27BF6C3D" w14:textId="4E215512" w:rsidR="00125D1B" w:rsidRDefault="00125D1B" w:rsidP="005503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5F58AA1E" w:rsidR="00125D1B" w:rsidRPr="00CB47DC" w:rsidRDefault="00125D1B" w:rsidP="00020171">
            <w:pPr>
              <w:pStyle w:val="Default"/>
              <w:spacing w:before="120"/>
              <w:rPr>
                <w:rFonts w:ascii="Arial Narrow" w:hAnsi="Arial Narrow"/>
                <w:b/>
                <w:bCs/>
                <w:sz w:val="22"/>
                <w:szCs w:val="22"/>
              </w:rPr>
            </w:pPr>
            <w:r w:rsidRPr="00CB47DC">
              <w:rPr>
                <w:rFonts w:ascii="Arial Narrow" w:hAnsi="Arial Narrow"/>
                <w:b/>
                <w:bCs/>
                <w:sz w:val="22"/>
                <w:szCs w:val="22"/>
              </w:rPr>
              <w:t xml:space="preserve">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w:t>
            </w:r>
            <w:r w:rsidR="00DF3F89" w:rsidRPr="00DF3F89">
              <w:rPr>
                <w:rFonts w:ascii="Arial Narrow" w:hAnsi="Arial Narrow"/>
                <w:b/>
                <w:bCs/>
                <w:sz w:val="22"/>
                <w:szCs w:val="22"/>
              </w:rPr>
              <w:t>Európskej 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61A2E8A2" w:rsidR="00125D1B" w:rsidRPr="00197D54" w:rsidRDefault="00125D1B" w:rsidP="00D7523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sidR="00240B15">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125D1B" w:rsidRPr="00197D54" w:rsidRDefault="00125D1B" w:rsidP="005550BB">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BD5BE0" w:rsidRPr="00954355" w14:paraId="2CC10720" w14:textId="77777777" w:rsidTr="00475F5F">
        <w:trPr>
          <w:trHeight w:val="20"/>
          <w:ins w:id="16" w:author="GC" w:date="2019-12-12T14:14:00Z"/>
        </w:trPr>
        <w:tc>
          <w:tcPr>
            <w:tcW w:w="674" w:type="dxa"/>
            <w:shd w:val="clear" w:color="auto" w:fill="D9D9D9" w:themeFill="background1" w:themeFillShade="D9"/>
          </w:tcPr>
          <w:p w14:paraId="02AAC15F" w14:textId="77777777" w:rsidR="00BD5BE0" w:rsidRDefault="00BD5BE0" w:rsidP="00550394">
            <w:pPr>
              <w:pStyle w:val="Odsekzoznamu"/>
              <w:numPr>
                <w:ilvl w:val="0"/>
                <w:numId w:val="11"/>
              </w:numPr>
              <w:spacing w:before="120"/>
              <w:ind w:left="426"/>
              <w:jc w:val="center"/>
              <w:rPr>
                <w:ins w:id="17" w:author="GC" w:date="2019-12-12T14:14:00Z"/>
                <w:rFonts w:ascii="Arial Narrow" w:hAnsi="Arial Narrow" w:cstheme="minorHAnsi"/>
                <w:b/>
              </w:rPr>
            </w:pPr>
          </w:p>
        </w:tc>
        <w:tc>
          <w:tcPr>
            <w:tcW w:w="2501" w:type="dxa"/>
            <w:shd w:val="clear" w:color="auto" w:fill="D9D9D9" w:themeFill="background1" w:themeFillShade="D9"/>
          </w:tcPr>
          <w:p w14:paraId="6BC900EC" w14:textId="121E11A7" w:rsidR="00BD5BE0" w:rsidRPr="00CB47DC" w:rsidRDefault="00BD5BE0" w:rsidP="00020171">
            <w:pPr>
              <w:pStyle w:val="Default"/>
              <w:spacing w:before="120"/>
              <w:rPr>
                <w:ins w:id="18" w:author="GC" w:date="2019-12-12T14:14:00Z"/>
                <w:rFonts w:ascii="Arial Narrow" w:hAnsi="Arial Narrow"/>
                <w:b/>
                <w:bCs/>
                <w:sz w:val="22"/>
                <w:szCs w:val="22"/>
              </w:rPr>
            </w:pPr>
            <w:ins w:id="19" w:author="GC" w:date="2019-12-12T14:14:00Z">
              <w:r w:rsidRPr="00BD5BE0">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ins>
          </w:p>
        </w:tc>
        <w:tc>
          <w:tcPr>
            <w:tcW w:w="6349" w:type="dxa"/>
            <w:gridSpan w:val="3"/>
            <w:shd w:val="clear" w:color="auto" w:fill="auto"/>
          </w:tcPr>
          <w:p w14:paraId="19354C69" w14:textId="67DA2FFE" w:rsidR="00BD5BE0" w:rsidRPr="00F1589B" w:rsidRDefault="00BD5BE0" w:rsidP="00D7523D">
            <w:pPr>
              <w:pStyle w:val="Default"/>
              <w:spacing w:before="120"/>
              <w:jc w:val="both"/>
              <w:rPr>
                <w:ins w:id="20" w:author="GC" w:date="2019-12-12T14:14:00Z"/>
                <w:rFonts w:ascii="Arial Narrow" w:hAnsi="Arial Narrow"/>
                <w:sz w:val="22"/>
                <w:szCs w:val="22"/>
              </w:rPr>
            </w:pPr>
            <w:ins w:id="21" w:author="GC" w:date="2019-12-12T14:14:00Z">
              <w:r w:rsidRPr="00BD5BE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ins>
          </w:p>
        </w:tc>
      </w:tr>
      <w:tr w:rsidR="007A05ED" w:rsidRPr="00954355" w14:paraId="799D8D0F" w14:textId="77777777" w:rsidTr="00475F5F">
        <w:trPr>
          <w:trHeight w:val="20"/>
        </w:trPr>
        <w:tc>
          <w:tcPr>
            <w:tcW w:w="9524" w:type="dxa"/>
            <w:gridSpan w:val="5"/>
            <w:shd w:val="clear" w:color="auto" w:fill="D9D9D9" w:themeFill="background1" w:themeFillShade="D9"/>
          </w:tcPr>
          <w:p w14:paraId="0045320B" w14:textId="7CEE5716" w:rsidR="007A05ED"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7A05ED" w:rsidRPr="00D45093">
              <w:rPr>
                <w:rFonts w:ascii="Arial Narrow" w:hAnsi="Arial Narrow"/>
                <w:b/>
                <w:caps/>
                <w:sz w:val="22"/>
                <w:szCs w:val="22"/>
              </w:rPr>
              <w:t>Oprávnenosť aktivít realizácie projektu</w:t>
            </w:r>
          </w:p>
        </w:tc>
      </w:tr>
      <w:tr w:rsidR="007A05ED" w:rsidRPr="00954355" w14:paraId="52AD6DB9" w14:textId="77777777" w:rsidTr="00475F5F">
        <w:trPr>
          <w:trHeight w:val="20"/>
        </w:trPr>
        <w:tc>
          <w:tcPr>
            <w:tcW w:w="674" w:type="dxa"/>
            <w:shd w:val="clear" w:color="auto" w:fill="D9D9D9" w:themeFill="background1" w:themeFillShade="D9"/>
            <w:vAlign w:val="center"/>
          </w:tcPr>
          <w:p w14:paraId="2C397A14" w14:textId="77777777" w:rsidR="007A05ED" w:rsidRPr="00F1589B" w:rsidRDefault="007A05ED" w:rsidP="006F66B2">
            <w:pPr>
              <w:pStyle w:val="Default"/>
              <w:rPr>
                <w:rFonts w:ascii="Arial Narrow" w:hAnsi="Arial Narrow"/>
                <w:b/>
                <w:sz w:val="22"/>
                <w:szCs w:val="22"/>
              </w:rPr>
            </w:pPr>
            <w:proofErr w:type="spellStart"/>
            <w:r w:rsidRPr="00F1589B">
              <w:rPr>
                <w:rFonts w:ascii="Arial Narrow" w:hAnsi="Arial Narrow"/>
                <w:b/>
                <w:sz w:val="22"/>
                <w:szCs w:val="22"/>
              </w:rPr>
              <w:t>P.č</w:t>
            </w:r>
            <w:proofErr w:type="spellEnd"/>
            <w:r w:rsidRPr="00F1589B">
              <w:rPr>
                <w:rFonts w:ascii="Arial Narrow" w:hAnsi="Arial Narrow"/>
                <w:b/>
                <w:sz w:val="22"/>
                <w:szCs w:val="22"/>
              </w:rPr>
              <w:t>.</w:t>
            </w:r>
          </w:p>
        </w:tc>
        <w:tc>
          <w:tcPr>
            <w:tcW w:w="2511" w:type="dxa"/>
            <w:gridSpan w:val="2"/>
            <w:shd w:val="clear" w:color="auto" w:fill="D9D9D9" w:themeFill="background1" w:themeFillShade="D9"/>
            <w:vAlign w:val="center"/>
          </w:tcPr>
          <w:p w14:paraId="340D1C45" w14:textId="77777777" w:rsidR="007A05ED" w:rsidRPr="00F1589B" w:rsidRDefault="007A05ED"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7A05ED" w:rsidRPr="001057AA" w:rsidRDefault="007A05ED"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5AA202E2" w14:textId="77777777" w:rsidTr="00475F5F">
        <w:trPr>
          <w:trHeight w:val="20"/>
        </w:trPr>
        <w:tc>
          <w:tcPr>
            <w:tcW w:w="674" w:type="dxa"/>
            <w:shd w:val="clear" w:color="auto" w:fill="D9D9D9" w:themeFill="background1" w:themeFillShade="D9"/>
          </w:tcPr>
          <w:p w14:paraId="6257230E" w14:textId="6FC9735F" w:rsidR="00125D1B" w:rsidRPr="00AD5B71" w:rsidRDefault="00125D1B" w:rsidP="0055039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125D1B" w:rsidRPr="00F1589B" w:rsidRDefault="00125D1B" w:rsidP="00E55FBF">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7777777" w:rsidR="00125D1B" w:rsidRPr="00D45093" w:rsidRDefault="00125D1B" w:rsidP="00DA589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2E68DF81" w14:textId="737F8919" w:rsidR="00125D1B" w:rsidRPr="00B556B8" w:rsidRDefault="00125D1B" w:rsidP="00B75C2F">
            <w:pPr>
              <w:spacing w:before="120" w:after="0" w:line="240" w:lineRule="auto"/>
              <w:jc w:val="both"/>
              <w:rPr>
                <w:rFonts w:ascii="Arial Narrow" w:hAnsi="Arial Narrow"/>
                <w:b/>
                <w:bCs/>
              </w:rPr>
            </w:pPr>
            <w:r w:rsidRPr="00B556B8">
              <w:rPr>
                <w:rFonts w:ascii="Arial Narrow" w:hAnsi="Arial Narrow"/>
                <w:b/>
                <w:bCs/>
              </w:rPr>
              <w:t xml:space="preserve">V rámci špecifického cieľa </w:t>
            </w:r>
            <w:r w:rsidR="006B3C3A" w:rsidRPr="006B3C3A">
              <w:rPr>
                <w:rFonts w:ascii="Arial Narrow" w:hAnsi="Arial Narrow"/>
                <w:b/>
                <w:bCs/>
              </w:rPr>
              <w:t>1.1  Odstránenie kľúčových úzkych miest na železničnej infraštruktúre prostredníctvom modernizácie a rozvoja hlavných železničných tratí a uzlov dopravne významných z hľadiska medzinárodnej a vnútroštátnej dopravy</w:t>
            </w:r>
            <w:r w:rsidR="006B3C3A" w:rsidRPr="006B3C3A" w:rsidDel="006B3C3A">
              <w:rPr>
                <w:rFonts w:ascii="Arial Narrow" w:hAnsi="Arial Narrow"/>
                <w:b/>
                <w:bCs/>
              </w:rPr>
              <w:t xml:space="preserve"> </w:t>
            </w:r>
            <w:r w:rsidRPr="00C427BE">
              <w:rPr>
                <w:rFonts w:ascii="Arial Narrow" w:hAnsi="Arial Narrow"/>
                <w:b/>
                <w:bCs/>
              </w:rPr>
              <w:t>sú</w:t>
            </w:r>
            <w:r w:rsidRPr="00B556B8">
              <w:rPr>
                <w:rFonts w:ascii="Arial Narrow" w:hAnsi="Arial Narrow"/>
                <w:b/>
                <w:bCs/>
              </w:rPr>
              <w:t xml:space="preserve"> pre toto vyzvanie oprávnené aktivity uvedené v</w:t>
            </w:r>
            <w:r w:rsidR="00D37D33">
              <w:rPr>
                <w:rFonts w:ascii="Arial Narrow" w:hAnsi="Arial Narrow"/>
                <w:b/>
                <w:bCs/>
              </w:rPr>
              <w:t xml:space="preserve"> prílohe č. </w:t>
            </w:r>
            <w:r w:rsidR="004A440B">
              <w:rPr>
                <w:rFonts w:ascii="Arial Narrow" w:hAnsi="Arial Narrow"/>
                <w:b/>
                <w:bCs/>
              </w:rPr>
              <w:t xml:space="preserve">2 Merateľné ukazovatele </w:t>
            </w:r>
            <w:r w:rsidR="00D37D33">
              <w:rPr>
                <w:rFonts w:ascii="Arial Narrow" w:hAnsi="Arial Narrow"/>
                <w:b/>
                <w:bCs/>
              </w:rPr>
              <w:t>v Príručke pre žia</w:t>
            </w:r>
            <w:r w:rsidR="006853C2">
              <w:rPr>
                <w:rFonts w:ascii="Arial Narrow" w:hAnsi="Arial Narrow"/>
                <w:b/>
                <w:bCs/>
              </w:rPr>
              <w:t>d</w:t>
            </w:r>
            <w:r w:rsidR="00D37D33">
              <w:rPr>
                <w:rFonts w:ascii="Arial Narrow" w:hAnsi="Arial Narrow"/>
                <w:b/>
                <w:bCs/>
              </w:rPr>
              <w:t>ateľa</w:t>
            </w:r>
            <w:r>
              <w:rPr>
                <w:rFonts w:ascii="Arial Narrow" w:hAnsi="Arial Narrow"/>
                <w:b/>
                <w:bCs/>
              </w:rPr>
              <w:t>.</w:t>
            </w:r>
          </w:p>
          <w:p w14:paraId="78A12F57" w14:textId="17456A87" w:rsidR="00125D1B" w:rsidRPr="00D45093" w:rsidRDefault="00125D1B">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5F7B3C">
              <w:rPr>
                <w:rFonts w:ascii="Arial Narrow" w:hAnsi="Arial Narrow"/>
                <w:b/>
                <w:i/>
              </w:rPr>
              <w:t>Príručke k oprávnenosti výdavkov OPII</w:t>
            </w:r>
            <w:r>
              <w:rPr>
                <w:rFonts w:ascii="Arial Narrow" w:hAnsi="Arial Narrow"/>
              </w:rPr>
              <w:t xml:space="preserve">, ktorá </w:t>
            </w:r>
            <w:r w:rsidR="00D46D98">
              <w:rPr>
                <w:rFonts w:ascii="Arial Narrow" w:hAnsi="Arial Narrow"/>
              </w:rPr>
              <w:t xml:space="preserve">je </w:t>
            </w:r>
            <w:r w:rsidR="00D46D98" w:rsidRPr="00DC4A06">
              <w:rPr>
                <w:rFonts w:ascii="Arial Narrow" w:hAnsi="Arial Narrow" w:cstheme="minorHAnsi"/>
              </w:rPr>
              <w:t>zverejnen</w:t>
            </w:r>
            <w:r w:rsidR="00D46D98">
              <w:rPr>
                <w:rFonts w:ascii="Arial Narrow" w:hAnsi="Arial Narrow" w:cstheme="minorHAnsi"/>
              </w:rPr>
              <w:t>á</w:t>
            </w:r>
            <w:r w:rsidR="00D46D98" w:rsidRPr="00DC4A06">
              <w:rPr>
                <w:rFonts w:ascii="Arial Narrow" w:hAnsi="Arial Narrow" w:cstheme="minorHAnsi"/>
              </w:rPr>
              <w:t xml:space="preserve"> na webovom sídle</w:t>
            </w:r>
            <w:r w:rsidR="00D46D98">
              <w:rPr>
                <w:rFonts w:ascii="Arial Narrow" w:hAnsi="Arial Narrow" w:cstheme="minorHAnsi"/>
              </w:rPr>
              <w:t xml:space="preserve"> RO OPII</w:t>
            </w:r>
            <w:r w:rsidRPr="008F26C8">
              <w:rPr>
                <w:rFonts w:ascii="Arial Narrow" w:hAnsi="Arial Narrow"/>
              </w:rPr>
              <w:t>.</w:t>
            </w:r>
          </w:p>
        </w:tc>
      </w:tr>
      <w:tr w:rsidR="00B40D69" w:rsidRPr="00954355" w14:paraId="26D71917" w14:textId="77777777" w:rsidTr="00475F5F">
        <w:trPr>
          <w:trHeight w:val="20"/>
        </w:trPr>
        <w:tc>
          <w:tcPr>
            <w:tcW w:w="674" w:type="dxa"/>
            <w:shd w:val="clear" w:color="auto" w:fill="D9D9D9" w:themeFill="background1" w:themeFillShade="D9"/>
          </w:tcPr>
          <w:p w14:paraId="66857425" w14:textId="600C5C52" w:rsidR="00B40D69" w:rsidRPr="00AD5B71" w:rsidRDefault="00B40D69" w:rsidP="0055039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BA12599" w:rsidR="00B40D69" w:rsidRPr="00F1589B" w:rsidRDefault="00B40D69" w:rsidP="006F3E0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71EBB0C1" w:rsidR="00B40D69" w:rsidRPr="00F1589B" w:rsidRDefault="00B40D69">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B40D69" w:rsidRPr="00F1589B" w:rsidRDefault="00B40D69" w:rsidP="00613510">
            <w:pPr>
              <w:pStyle w:val="Default"/>
              <w:jc w:val="both"/>
              <w:rPr>
                <w:rFonts w:ascii="Arial Narrow" w:hAnsi="Arial Narrow" w:cstheme="minorHAnsi"/>
                <w:sz w:val="22"/>
                <w:szCs w:val="22"/>
              </w:rPr>
            </w:pPr>
          </w:p>
        </w:tc>
      </w:tr>
      <w:tr w:rsidR="00B40D69" w:rsidRPr="00954355" w:rsidDel="00BD5BE0" w14:paraId="03F18BDA" w14:textId="4EE72AEC" w:rsidTr="00475F5F">
        <w:trPr>
          <w:trHeight w:val="20"/>
          <w:del w:id="22" w:author="GC" w:date="2019-12-12T14:17:00Z"/>
        </w:trPr>
        <w:tc>
          <w:tcPr>
            <w:tcW w:w="674" w:type="dxa"/>
            <w:shd w:val="clear" w:color="auto" w:fill="D9D9D9" w:themeFill="background1" w:themeFillShade="D9"/>
          </w:tcPr>
          <w:p w14:paraId="309BCA2E" w14:textId="387020C7" w:rsidR="00B40D69" w:rsidRPr="00AD5B71" w:rsidDel="00BD5BE0" w:rsidRDefault="00B40D69" w:rsidP="00CF38D0">
            <w:pPr>
              <w:pStyle w:val="Odsekzoznamu"/>
              <w:numPr>
                <w:ilvl w:val="0"/>
                <w:numId w:val="11"/>
              </w:numPr>
              <w:spacing w:before="120"/>
              <w:ind w:left="426"/>
              <w:jc w:val="center"/>
              <w:rPr>
                <w:del w:id="23" w:author="GC" w:date="2019-12-12T14:17:00Z"/>
                <w:rFonts w:ascii="Arial Narrow" w:hAnsi="Arial Narrow" w:cstheme="minorHAnsi"/>
                <w:b/>
              </w:rPr>
            </w:pPr>
          </w:p>
        </w:tc>
        <w:tc>
          <w:tcPr>
            <w:tcW w:w="2511" w:type="dxa"/>
            <w:gridSpan w:val="2"/>
            <w:shd w:val="clear" w:color="auto" w:fill="D9D9D9" w:themeFill="background1" w:themeFillShade="D9"/>
          </w:tcPr>
          <w:p w14:paraId="63A8226C" w14:textId="0AE7F5B0" w:rsidR="00B40D69" w:rsidRPr="00F1589B" w:rsidDel="00BD5BE0" w:rsidRDefault="00B40D69" w:rsidP="006F3E0D">
            <w:pPr>
              <w:pStyle w:val="Default"/>
              <w:spacing w:before="120"/>
              <w:rPr>
                <w:del w:id="24" w:author="GC" w:date="2019-12-12T14:17:00Z"/>
                <w:rFonts w:ascii="Arial Narrow" w:hAnsi="Arial Narrow"/>
                <w:b/>
                <w:bCs/>
                <w:sz w:val="22"/>
                <w:szCs w:val="22"/>
              </w:rPr>
            </w:pPr>
            <w:del w:id="25" w:author="GC" w:date="2019-12-12T14:17:00Z">
              <w:r w:rsidRPr="00B40D69" w:rsidDel="00BD5BE0">
                <w:rPr>
                  <w:rFonts w:ascii="Arial Narrow" w:hAnsi="Arial Narrow"/>
                  <w:b/>
                  <w:bCs/>
                  <w:sz w:val="22"/>
                  <w:szCs w:val="22"/>
                </w:rPr>
                <w:delText>Podmienka, že žiadateľ nezačal práce na projekte pred predložením ŽoNFP v súlade s legislatívou EÚ v oblasti štátnej pomoci a minimálnej pomoci.</w:delText>
              </w:r>
            </w:del>
          </w:p>
        </w:tc>
        <w:tc>
          <w:tcPr>
            <w:tcW w:w="6339" w:type="dxa"/>
            <w:gridSpan w:val="2"/>
            <w:shd w:val="clear" w:color="auto" w:fill="auto"/>
          </w:tcPr>
          <w:p w14:paraId="443D6FA9" w14:textId="231099C0" w:rsidR="00B40D69" w:rsidRPr="00F1589B" w:rsidDel="00BD5BE0" w:rsidRDefault="00B40D69">
            <w:pPr>
              <w:pStyle w:val="Default"/>
              <w:spacing w:before="120"/>
              <w:jc w:val="both"/>
              <w:rPr>
                <w:del w:id="26" w:author="GC" w:date="2019-12-12T14:17:00Z"/>
                <w:rFonts w:ascii="Arial Narrow" w:hAnsi="Arial Narrow"/>
                <w:sz w:val="22"/>
                <w:szCs w:val="22"/>
              </w:rPr>
            </w:pPr>
            <w:del w:id="27" w:author="GC" w:date="2019-12-12T14:17:00Z">
              <w:r w:rsidRPr="00B40D69" w:rsidDel="00BD5BE0">
                <w:rPr>
                  <w:rFonts w:ascii="Arial Narrow" w:hAnsi="Arial Narrow"/>
                  <w:sz w:val="22"/>
                  <w:szCs w:val="22"/>
                </w:rPr>
                <w:delText>Žiadateľ nesmie začať práce na projekte pred predložením ŽoNFP v prípade aplikovania pravidiel štátnej pomoci v súlade s legislatívou EÚ v oblasti pravidiel predmetného nástroja.</w:delText>
              </w:r>
            </w:del>
          </w:p>
        </w:tc>
      </w:tr>
      <w:tr w:rsidR="002E6588" w:rsidRPr="00954355" w14:paraId="52379E65" w14:textId="77777777" w:rsidTr="00475F5F">
        <w:trPr>
          <w:trHeight w:val="20"/>
        </w:trPr>
        <w:tc>
          <w:tcPr>
            <w:tcW w:w="9524" w:type="dxa"/>
            <w:gridSpan w:val="5"/>
            <w:shd w:val="clear" w:color="auto" w:fill="D9D9D9" w:themeFill="background1" w:themeFillShade="D9"/>
          </w:tcPr>
          <w:p w14:paraId="5BF146D7" w14:textId="313F537A" w:rsidR="002E6588"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2E6588" w:rsidRPr="00D45093">
              <w:rPr>
                <w:rFonts w:ascii="Arial Narrow" w:hAnsi="Arial Narrow"/>
                <w:b/>
                <w:caps/>
                <w:sz w:val="22"/>
                <w:szCs w:val="22"/>
              </w:rPr>
              <w:t>Oprávnenosť výdavkov realizácie projektu</w:t>
            </w:r>
          </w:p>
        </w:tc>
      </w:tr>
      <w:tr w:rsidR="002E6588" w:rsidRPr="00954355" w14:paraId="31598BDF" w14:textId="77777777" w:rsidTr="00475F5F">
        <w:trPr>
          <w:trHeight w:val="20"/>
        </w:trPr>
        <w:tc>
          <w:tcPr>
            <w:tcW w:w="674" w:type="dxa"/>
            <w:shd w:val="clear" w:color="auto" w:fill="D9D9D9" w:themeFill="background1" w:themeFillShade="D9"/>
            <w:vAlign w:val="center"/>
          </w:tcPr>
          <w:p w14:paraId="3AC4580B" w14:textId="77777777" w:rsidR="002E6588" w:rsidRPr="00F1589B" w:rsidRDefault="002E6588" w:rsidP="006F66B2">
            <w:pPr>
              <w:pStyle w:val="Default"/>
              <w:rPr>
                <w:rFonts w:ascii="Arial Narrow" w:hAnsi="Arial Narrow"/>
                <w:b/>
                <w:sz w:val="22"/>
                <w:szCs w:val="22"/>
              </w:rPr>
            </w:pPr>
            <w:proofErr w:type="spellStart"/>
            <w:r w:rsidRPr="00F1589B">
              <w:rPr>
                <w:rFonts w:ascii="Arial Narrow" w:hAnsi="Arial Narrow"/>
                <w:b/>
                <w:sz w:val="22"/>
                <w:szCs w:val="22"/>
              </w:rPr>
              <w:t>P.č</w:t>
            </w:r>
            <w:proofErr w:type="spellEnd"/>
            <w:r w:rsidRPr="00F1589B">
              <w:rPr>
                <w:rFonts w:ascii="Arial Narrow" w:hAnsi="Arial Narrow"/>
                <w:b/>
                <w:sz w:val="22"/>
                <w:szCs w:val="22"/>
              </w:rPr>
              <w:t>.</w:t>
            </w:r>
          </w:p>
        </w:tc>
        <w:tc>
          <w:tcPr>
            <w:tcW w:w="2511" w:type="dxa"/>
            <w:gridSpan w:val="2"/>
            <w:shd w:val="clear" w:color="auto" w:fill="D9D9D9" w:themeFill="background1" w:themeFillShade="D9"/>
            <w:vAlign w:val="center"/>
          </w:tcPr>
          <w:p w14:paraId="19725F30" w14:textId="77777777" w:rsidR="002E6588" w:rsidRPr="00F1589B" w:rsidRDefault="002E6588"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3BA68F6" w14:textId="6DA43062" w:rsidR="002E6588" w:rsidRPr="001057AA" w:rsidRDefault="002E6588"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29621FE9" w14:textId="77777777" w:rsidTr="00475F5F">
        <w:trPr>
          <w:trHeight w:val="20"/>
        </w:trPr>
        <w:tc>
          <w:tcPr>
            <w:tcW w:w="674" w:type="dxa"/>
            <w:shd w:val="clear" w:color="auto" w:fill="D9D9D9" w:themeFill="background1" w:themeFillShade="D9"/>
          </w:tcPr>
          <w:p w14:paraId="5357B012" w14:textId="2C67BA8C" w:rsidR="00125D1B" w:rsidRPr="00AD5B71" w:rsidRDefault="00125D1B" w:rsidP="0055039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60A7602" w14:textId="77777777" w:rsidR="00125D1B" w:rsidRPr="008F26C8" w:rsidRDefault="00125D1B" w:rsidP="00CE4372">
            <w:pPr>
              <w:pStyle w:val="Default"/>
              <w:spacing w:before="120"/>
              <w:rPr>
                <w:rFonts w:ascii="Arial Narrow" w:hAnsi="Arial Narrow"/>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48275E86" w14:textId="67832167" w:rsidR="00125D1B" w:rsidRPr="00D45093" w:rsidRDefault="00125D1B" w:rsidP="00C30D27">
            <w:pPr>
              <w:spacing w:before="120" w:after="0" w:line="240" w:lineRule="auto"/>
              <w:jc w:val="both"/>
              <w:rPr>
                <w:rFonts w:ascii="Arial Narrow" w:hAnsi="Arial Narrow"/>
                <w:i/>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sidR="00D46D98">
              <w:rPr>
                <w:rFonts w:ascii="Arial Narrow" w:hAnsi="Arial Narrow"/>
              </w:rPr>
              <w:t xml:space="preserve">je </w:t>
            </w:r>
            <w:r w:rsidR="00D46D98" w:rsidRPr="00DC4A06">
              <w:rPr>
                <w:rFonts w:ascii="Arial Narrow" w:hAnsi="Arial Narrow" w:cstheme="minorHAnsi"/>
              </w:rPr>
              <w:t>zverejnen</w:t>
            </w:r>
            <w:r w:rsidR="00D46D98">
              <w:rPr>
                <w:rFonts w:ascii="Arial Narrow" w:hAnsi="Arial Narrow" w:cstheme="minorHAnsi"/>
              </w:rPr>
              <w:t>á</w:t>
            </w:r>
            <w:r w:rsidR="00D46D98" w:rsidRPr="00DC4A06">
              <w:rPr>
                <w:rFonts w:ascii="Arial Narrow" w:hAnsi="Arial Narrow" w:cstheme="minorHAnsi"/>
              </w:rPr>
              <w:t xml:space="preserve"> na webovom sídle</w:t>
            </w:r>
            <w:r w:rsidR="00D46D98">
              <w:rPr>
                <w:rFonts w:ascii="Arial Narrow" w:hAnsi="Arial Narrow" w:cstheme="minorHAnsi"/>
              </w:rPr>
              <w:t xml:space="preserve"> RO OPII</w:t>
            </w:r>
            <w:r w:rsidR="005E41AB">
              <w:rPr>
                <w:rFonts w:ascii="Arial Narrow" w:hAnsi="Arial Narrow" w:cstheme="minorHAnsi"/>
              </w:rPr>
              <w:t xml:space="preserve"> </w:t>
            </w:r>
            <w:r w:rsidR="00C30D27">
              <w:rPr>
                <w:rFonts w:ascii="Arial Narrow" w:hAnsi="Arial Narrow" w:cstheme="minorHAnsi"/>
              </w:rPr>
              <w:t xml:space="preserve">- </w:t>
            </w:r>
            <w:hyperlink r:id="rId12" w:history="1">
              <w:r w:rsidR="00C30D27">
                <w:rPr>
                  <w:rStyle w:val="Hypertextovprepojenie"/>
                  <w:rFonts w:ascii="Arial Narrow" w:hAnsi="Arial Narrow"/>
                </w:rPr>
                <w:t>www.opii.gov.sk</w:t>
              </w:r>
            </w:hyperlink>
            <w:r w:rsidRPr="008F26C8">
              <w:rPr>
                <w:rFonts w:ascii="Arial Narrow" w:hAnsi="Arial Narrow"/>
              </w:rPr>
              <w:t>.</w:t>
            </w:r>
            <w:r>
              <w:rPr>
                <w:rFonts w:ascii="Arial Narrow" w:hAnsi="Arial Narrow"/>
              </w:rPr>
              <w:t xml:space="preserve"> </w:t>
            </w:r>
          </w:p>
        </w:tc>
      </w:tr>
      <w:tr w:rsidR="00125D1B" w:rsidRPr="00954355" w14:paraId="285001AD" w14:textId="77777777" w:rsidTr="00475F5F">
        <w:trPr>
          <w:trHeight w:val="20"/>
        </w:trPr>
        <w:tc>
          <w:tcPr>
            <w:tcW w:w="674" w:type="dxa"/>
            <w:shd w:val="clear" w:color="auto" w:fill="D9D9D9" w:themeFill="background1" w:themeFillShade="D9"/>
          </w:tcPr>
          <w:p w14:paraId="77CCCD51" w14:textId="553E9313" w:rsidR="00125D1B" w:rsidRPr="00AD5B71" w:rsidRDefault="00125D1B" w:rsidP="0055039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6EDA1CD" w14:textId="5B9C0D9B" w:rsidR="00125D1B" w:rsidRPr="00D45093" w:rsidRDefault="00125D1B" w:rsidP="008B0E32">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oprávnenosti výdavkov pre projekty generujúce príjem</w:t>
            </w:r>
            <w:r w:rsidR="005C78C2">
              <w:rPr>
                <w:rFonts w:ascii="Arial Narrow" w:hAnsi="Arial Narrow"/>
                <w:b/>
                <w:bCs/>
                <w:color w:val="auto"/>
                <w:sz w:val="22"/>
                <w:szCs w:val="22"/>
              </w:rPr>
              <w:t xml:space="preserve"> </w:t>
            </w:r>
            <w:r w:rsidR="005C78C2" w:rsidRPr="005C78C2">
              <w:rPr>
                <w:rFonts w:ascii="Arial Narrow" w:hAnsi="Arial Narrow"/>
                <w:b/>
                <w:bCs/>
                <w:color w:val="auto"/>
                <w:sz w:val="22"/>
                <w:szCs w:val="22"/>
              </w:rPr>
              <w:t>/negenerujúce príjem v prípade štrukturálne významných investícií</w:t>
            </w:r>
          </w:p>
          <w:p w14:paraId="6564F53C" w14:textId="300E6E33" w:rsidR="00125D1B" w:rsidRPr="00D45093" w:rsidRDefault="00125D1B" w:rsidP="00A160D1">
            <w:pPr>
              <w:pStyle w:val="Default"/>
              <w:spacing w:before="120"/>
              <w:rPr>
                <w:rFonts w:ascii="Arial Narrow" w:hAnsi="Arial Narrow"/>
                <w:color w:val="auto"/>
                <w:sz w:val="22"/>
                <w:szCs w:val="22"/>
              </w:rPr>
            </w:pPr>
          </w:p>
        </w:tc>
        <w:tc>
          <w:tcPr>
            <w:tcW w:w="6339" w:type="dxa"/>
            <w:gridSpan w:val="2"/>
            <w:shd w:val="clear" w:color="auto" w:fill="auto"/>
          </w:tcPr>
          <w:p w14:paraId="6D20EEBD" w14:textId="77777777" w:rsidR="00125D1B" w:rsidRPr="00D45093" w:rsidRDefault="00125D1B" w:rsidP="00E24F9F">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2373B0BD" w14:textId="2CA56AD3" w:rsidR="00125D1B" w:rsidRPr="00D45093" w:rsidRDefault="00125D1B" w:rsidP="00475F5F">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projektov, ktoré vytvárajú čistý príjem, sa oprávnenosť výdavkov posudzuje aj s ohľadom na výsledky finančnej analýzy projektu </w:t>
            </w:r>
            <w:r w:rsidR="00475F5F">
              <w:rPr>
                <w:rFonts w:ascii="Arial Narrow" w:hAnsi="Arial Narrow"/>
                <w:color w:val="auto"/>
                <w:sz w:val="22"/>
                <w:szCs w:val="22"/>
              </w:rPr>
              <w:t>v rámci</w:t>
            </w:r>
            <w:r w:rsidR="00475F5F" w:rsidRPr="00D45093">
              <w:rPr>
                <w:rFonts w:ascii="Arial Narrow" w:hAnsi="Arial Narrow"/>
                <w:color w:val="auto"/>
                <w:sz w:val="22"/>
                <w:szCs w:val="22"/>
              </w:rPr>
              <w:t> </w:t>
            </w:r>
            <w:r w:rsidRPr="00D45093">
              <w:rPr>
                <w:rFonts w:ascii="Arial Narrow" w:hAnsi="Arial Narrow"/>
                <w:color w:val="auto"/>
                <w:sz w:val="22"/>
                <w:szCs w:val="22"/>
              </w:rPr>
              <w:t>analýzy nákladov a prínosov (CBA).</w:t>
            </w:r>
          </w:p>
        </w:tc>
      </w:tr>
      <w:tr w:rsidR="00D950B8" w:rsidRPr="00954355" w14:paraId="164739C4" w14:textId="77777777" w:rsidTr="00475F5F">
        <w:trPr>
          <w:trHeight w:val="20"/>
        </w:trPr>
        <w:tc>
          <w:tcPr>
            <w:tcW w:w="9524" w:type="dxa"/>
            <w:gridSpan w:val="5"/>
            <w:shd w:val="clear" w:color="auto" w:fill="D9D9D9" w:themeFill="background1" w:themeFillShade="D9"/>
          </w:tcPr>
          <w:p w14:paraId="368B3A45" w14:textId="13479A40" w:rsidR="00D950B8"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7E1B4A" w:rsidRPr="00D45093">
              <w:rPr>
                <w:rFonts w:ascii="Arial Narrow" w:hAnsi="Arial Narrow"/>
                <w:b/>
                <w:caps/>
                <w:sz w:val="22"/>
                <w:szCs w:val="22"/>
              </w:rPr>
              <w:t>Oprávnenosť miesta realizácie projektu</w:t>
            </w:r>
          </w:p>
        </w:tc>
      </w:tr>
      <w:tr w:rsidR="00D950B8" w:rsidRPr="00954355" w14:paraId="64C6A316" w14:textId="77777777" w:rsidTr="00475F5F">
        <w:trPr>
          <w:trHeight w:val="20"/>
        </w:trPr>
        <w:tc>
          <w:tcPr>
            <w:tcW w:w="674" w:type="dxa"/>
            <w:shd w:val="clear" w:color="auto" w:fill="D9D9D9" w:themeFill="background1" w:themeFillShade="D9"/>
            <w:vAlign w:val="center"/>
          </w:tcPr>
          <w:p w14:paraId="457FDFBB" w14:textId="77777777" w:rsidR="00D950B8" w:rsidRPr="00F1589B" w:rsidRDefault="00D950B8" w:rsidP="007E1B4A">
            <w:pPr>
              <w:pStyle w:val="Default"/>
              <w:rPr>
                <w:rFonts w:ascii="Arial Narrow" w:hAnsi="Arial Narrow"/>
                <w:b/>
                <w:sz w:val="22"/>
                <w:szCs w:val="22"/>
              </w:rPr>
            </w:pPr>
            <w:proofErr w:type="spellStart"/>
            <w:r w:rsidRPr="00F1589B">
              <w:rPr>
                <w:rFonts w:ascii="Arial Narrow" w:hAnsi="Arial Narrow"/>
                <w:b/>
                <w:sz w:val="22"/>
                <w:szCs w:val="22"/>
              </w:rPr>
              <w:t>P.č</w:t>
            </w:r>
            <w:proofErr w:type="spellEnd"/>
            <w:r w:rsidRPr="00F1589B">
              <w:rPr>
                <w:rFonts w:ascii="Arial Narrow" w:hAnsi="Arial Narrow"/>
                <w:b/>
                <w:sz w:val="22"/>
                <w:szCs w:val="22"/>
              </w:rPr>
              <w:t>.</w:t>
            </w:r>
          </w:p>
        </w:tc>
        <w:tc>
          <w:tcPr>
            <w:tcW w:w="2511" w:type="dxa"/>
            <w:gridSpan w:val="2"/>
            <w:shd w:val="clear" w:color="auto" w:fill="D9D9D9" w:themeFill="background1" w:themeFillShade="D9"/>
            <w:vAlign w:val="center"/>
          </w:tcPr>
          <w:p w14:paraId="55B6E65E" w14:textId="77777777" w:rsidR="00D950B8" w:rsidRPr="00F1589B" w:rsidRDefault="00D950B8" w:rsidP="007E1B4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D950B8" w:rsidRPr="001057AA" w:rsidRDefault="00D950B8"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07A7A040" w14:textId="77777777" w:rsidTr="00475F5F">
        <w:trPr>
          <w:trHeight w:val="20"/>
        </w:trPr>
        <w:tc>
          <w:tcPr>
            <w:tcW w:w="674" w:type="dxa"/>
            <w:shd w:val="clear" w:color="auto" w:fill="D9D9D9" w:themeFill="background1" w:themeFillShade="D9"/>
          </w:tcPr>
          <w:p w14:paraId="336B6334" w14:textId="2F76C333" w:rsidR="00125D1B" w:rsidRPr="00AD5B71" w:rsidRDefault="00125D1B" w:rsidP="0055039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125D1B" w:rsidRPr="00493E1F" w:rsidRDefault="00125D1B" w:rsidP="007E1B4A">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125D1B" w:rsidRPr="00F1589B" w:rsidRDefault="00125D1B" w:rsidP="00493E1F">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DDC4DF5" w14:textId="2D4C2FB5" w:rsidR="00125D1B" w:rsidRPr="008F26C8" w:rsidRDefault="00125D1B" w:rsidP="00D45093">
            <w:pPr>
              <w:spacing w:before="120" w:after="0" w:line="240" w:lineRule="auto"/>
              <w:jc w:val="both"/>
              <w:rPr>
                <w:rFonts w:ascii="Arial Narrow" w:hAnsi="Arial Narrow"/>
                <w:color w:val="FF0000"/>
              </w:rPr>
            </w:pPr>
            <w:r w:rsidRPr="00D45093">
              <w:rPr>
                <w:rFonts w:ascii="Arial Narrow" w:hAnsi="Arial Narrow"/>
              </w:rPr>
              <w:t>Oprávneným miestom realizácie projektu je celé územie Slovenskej republiky, t.j. NUTS III: Bratislavský, Trnavský, Trenčiansky, Nitriansky, Žilinský, Banskobystrický, Prešovský a Košický samosprávny kraj.</w:t>
            </w:r>
          </w:p>
        </w:tc>
      </w:tr>
      <w:tr w:rsidR="007E1B4A" w:rsidRPr="00954355" w14:paraId="60CAD117" w14:textId="77777777" w:rsidTr="00475F5F">
        <w:trPr>
          <w:trHeight w:val="20"/>
        </w:trPr>
        <w:tc>
          <w:tcPr>
            <w:tcW w:w="9524" w:type="dxa"/>
            <w:gridSpan w:val="5"/>
            <w:shd w:val="clear" w:color="auto" w:fill="D9D9D9" w:themeFill="background1" w:themeFillShade="D9"/>
          </w:tcPr>
          <w:p w14:paraId="27B4DE8F" w14:textId="056C6571" w:rsidR="007E1B4A"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7E1B4A" w:rsidRPr="00D45093">
              <w:rPr>
                <w:rFonts w:ascii="Arial Narrow" w:hAnsi="Arial Narrow"/>
                <w:b/>
                <w:caps/>
                <w:sz w:val="22"/>
                <w:szCs w:val="22"/>
              </w:rPr>
              <w:t>Kritériá pre výber projektov</w:t>
            </w:r>
          </w:p>
        </w:tc>
      </w:tr>
      <w:tr w:rsidR="007E1B4A" w:rsidRPr="00954355" w14:paraId="6F4A8049" w14:textId="77777777" w:rsidTr="00475F5F">
        <w:trPr>
          <w:trHeight w:val="20"/>
        </w:trPr>
        <w:tc>
          <w:tcPr>
            <w:tcW w:w="674" w:type="dxa"/>
            <w:shd w:val="clear" w:color="auto" w:fill="D9D9D9" w:themeFill="background1" w:themeFillShade="D9"/>
            <w:vAlign w:val="center"/>
          </w:tcPr>
          <w:p w14:paraId="5FC44196" w14:textId="77777777" w:rsidR="007E1B4A" w:rsidRPr="00F1589B" w:rsidRDefault="007E1B4A" w:rsidP="007E1B4A">
            <w:pPr>
              <w:pStyle w:val="Default"/>
              <w:rPr>
                <w:rFonts w:ascii="Arial Narrow" w:hAnsi="Arial Narrow"/>
                <w:b/>
                <w:sz w:val="22"/>
                <w:szCs w:val="22"/>
              </w:rPr>
            </w:pPr>
            <w:proofErr w:type="spellStart"/>
            <w:r w:rsidRPr="00F1589B">
              <w:rPr>
                <w:rFonts w:ascii="Arial Narrow" w:hAnsi="Arial Narrow"/>
                <w:b/>
                <w:sz w:val="22"/>
                <w:szCs w:val="22"/>
              </w:rPr>
              <w:t>P.č</w:t>
            </w:r>
            <w:proofErr w:type="spellEnd"/>
            <w:r w:rsidRPr="00F1589B">
              <w:rPr>
                <w:rFonts w:ascii="Arial Narrow" w:hAnsi="Arial Narrow"/>
                <w:b/>
                <w:sz w:val="22"/>
                <w:szCs w:val="22"/>
              </w:rPr>
              <w:t>.</w:t>
            </w:r>
          </w:p>
        </w:tc>
        <w:tc>
          <w:tcPr>
            <w:tcW w:w="2511" w:type="dxa"/>
            <w:gridSpan w:val="2"/>
            <w:shd w:val="clear" w:color="auto" w:fill="D9D9D9" w:themeFill="background1" w:themeFillShade="D9"/>
            <w:vAlign w:val="center"/>
          </w:tcPr>
          <w:p w14:paraId="0714F65B" w14:textId="77777777" w:rsidR="007E1B4A" w:rsidRPr="00F1589B" w:rsidRDefault="007E1B4A" w:rsidP="007E1B4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7E1B4A" w:rsidRPr="001057AA" w:rsidRDefault="007E1B4A"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22D15DCA" w14:textId="77777777" w:rsidTr="00475F5F">
        <w:trPr>
          <w:trHeight w:val="20"/>
        </w:trPr>
        <w:tc>
          <w:tcPr>
            <w:tcW w:w="674" w:type="dxa"/>
            <w:shd w:val="clear" w:color="auto" w:fill="D9D9D9" w:themeFill="background1" w:themeFillShade="D9"/>
          </w:tcPr>
          <w:p w14:paraId="182857D9" w14:textId="1A9BF9ED" w:rsidR="00125D1B" w:rsidRPr="00AD5B71" w:rsidRDefault="00125D1B" w:rsidP="0055039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125D1B" w:rsidRPr="00493E1F" w:rsidRDefault="00125D1B" w:rsidP="00BF00CB">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360AC3D" w:rsidR="00125D1B" w:rsidRPr="008F26C8" w:rsidRDefault="00125D1B" w:rsidP="005E41AB">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2D4CDC">
              <w:rPr>
                <w:rFonts w:ascii="Arial Narrow" w:hAnsi="Arial Narrow"/>
              </w:rPr>
              <w:t xml:space="preserve">hodnotitelia posudzujú kvalitatívnu úroveň predloženej ŽoNFP. </w:t>
            </w:r>
            <w:r w:rsidR="00C455E0" w:rsidRPr="005F7B3C">
              <w:rPr>
                <w:rFonts w:ascii="Arial Narrow" w:hAnsi="Arial Narrow"/>
              </w:rPr>
              <w:t xml:space="preserve">Hodnotiace kritériá pre prioritné osi 1 – 6 OPII, ich kategorizácia do hodnotiacich oblastí, ako aj spôsob ich aplikácie sú uvedené </w:t>
            </w:r>
            <w:r w:rsidR="00C84F79">
              <w:rPr>
                <w:rFonts w:ascii="Arial Narrow" w:hAnsi="Arial Narrow"/>
              </w:rPr>
              <w:t xml:space="preserve">v </w:t>
            </w:r>
            <w:r w:rsidR="00C455E0" w:rsidRPr="005F7B3C">
              <w:rPr>
                <w:rFonts w:ascii="Arial Narrow" w:hAnsi="Arial Narrow"/>
              </w:rPr>
              <w:t xml:space="preserve">dokumente Hodnotiace kritériá OPII prioritná os 1 - 6, ktorý je </w:t>
            </w:r>
            <w:r w:rsidR="005E41AB">
              <w:rPr>
                <w:rFonts w:ascii="Arial Narrow" w:hAnsi="Arial Narrow"/>
              </w:rPr>
              <w:t>prílohou vyzvania</w:t>
            </w:r>
            <w:r w:rsidR="00C455E0" w:rsidRPr="005F7B3C">
              <w:rPr>
                <w:rFonts w:ascii="Arial Narrow" w:hAnsi="Arial Narrow"/>
              </w:rPr>
              <w:t>.</w:t>
            </w:r>
          </w:p>
        </w:tc>
      </w:tr>
      <w:tr w:rsidR="00493E1F" w:rsidRPr="00954355" w14:paraId="0ED6561A" w14:textId="77777777" w:rsidTr="00475F5F">
        <w:trPr>
          <w:trHeight w:val="20"/>
        </w:trPr>
        <w:tc>
          <w:tcPr>
            <w:tcW w:w="9524" w:type="dxa"/>
            <w:gridSpan w:val="5"/>
            <w:shd w:val="clear" w:color="auto" w:fill="D9D9D9" w:themeFill="background1" w:themeFillShade="D9"/>
          </w:tcPr>
          <w:p w14:paraId="4B1C1173" w14:textId="0F015A02" w:rsidR="00493E1F"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493E1F" w:rsidRPr="00D45093">
              <w:rPr>
                <w:rFonts w:ascii="Arial Narrow" w:hAnsi="Arial Narrow"/>
                <w:b/>
                <w:caps/>
                <w:sz w:val="22"/>
                <w:szCs w:val="22"/>
              </w:rPr>
              <w:t>Spôsob financovania</w:t>
            </w:r>
          </w:p>
        </w:tc>
      </w:tr>
      <w:tr w:rsidR="00493E1F" w:rsidRPr="00954355" w14:paraId="2028FFA2" w14:textId="77777777" w:rsidTr="00475F5F">
        <w:trPr>
          <w:trHeight w:val="20"/>
        </w:trPr>
        <w:tc>
          <w:tcPr>
            <w:tcW w:w="674" w:type="dxa"/>
            <w:shd w:val="clear" w:color="auto" w:fill="D9D9D9" w:themeFill="background1" w:themeFillShade="D9"/>
            <w:vAlign w:val="center"/>
          </w:tcPr>
          <w:p w14:paraId="4FB1D772" w14:textId="77777777" w:rsidR="00493E1F" w:rsidRPr="00F1589B" w:rsidRDefault="00493E1F" w:rsidP="006F66B2">
            <w:pPr>
              <w:pStyle w:val="Default"/>
              <w:rPr>
                <w:rFonts w:ascii="Arial Narrow" w:hAnsi="Arial Narrow"/>
                <w:b/>
                <w:sz w:val="22"/>
                <w:szCs w:val="22"/>
              </w:rPr>
            </w:pPr>
            <w:proofErr w:type="spellStart"/>
            <w:r w:rsidRPr="00F1589B">
              <w:rPr>
                <w:rFonts w:ascii="Arial Narrow" w:hAnsi="Arial Narrow"/>
                <w:b/>
                <w:sz w:val="22"/>
                <w:szCs w:val="22"/>
              </w:rPr>
              <w:t>P.č</w:t>
            </w:r>
            <w:proofErr w:type="spellEnd"/>
            <w:r w:rsidRPr="00F1589B">
              <w:rPr>
                <w:rFonts w:ascii="Arial Narrow" w:hAnsi="Arial Narrow"/>
                <w:b/>
                <w:sz w:val="22"/>
                <w:szCs w:val="22"/>
              </w:rPr>
              <w:t>.</w:t>
            </w:r>
          </w:p>
        </w:tc>
        <w:tc>
          <w:tcPr>
            <w:tcW w:w="2511" w:type="dxa"/>
            <w:gridSpan w:val="2"/>
            <w:shd w:val="clear" w:color="auto" w:fill="D9D9D9" w:themeFill="background1" w:themeFillShade="D9"/>
            <w:vAlign w:val="center"/>
          </w:tcPr>
          <w:p w14:paraId="74A30C7F" w14:textId="77777777" w:rsidR="00493E1F" w:rsidRPr="00F1589B" w:rsidRDefault="00493E1F"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2E236D68" w14:textId="6A63817B" w:rsidR="00493E1F" w:rsidRPr="001057AA" w:rsidRDefault="00493E1F"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67FD0850" w14:textId="77777777" w:rsidTr="00475F5F">
        <w:trPr>
          <w:trHeight w:val="20"/>
        </w:trPr>
        <w:tc>
          <w:tcPr>
            <w:tcW w:w="674" w:type="dxa"/>
            <w:shd w:val="clear" w:color="auto" w:fill="D9D9D9" w:themeFill="background1" w:themeFillShade="D9"/>
          </w:tcPr>
          <w:p w14:paraId="5FE39CF3" w14:textId="6D076926" w:rsidR="00125D1B" w:rsidRPr="00AD5B71" w:rsidRDefault="00125D1B" w:rsidP="0055039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0911D6" w14:textId="77777777" w:rsidR="00125D1B" w:rsidRPr="00493E1F" w:rsidRDefault="00125D1B" w:rsidP="00106114">
            <w:pPr>
              <w:pStyle w:val="Default"/>
              <w:spacing w:before="120"/>
              <w:rPr>
                <w:rFonts w:ascii="Arial Narrow" w:hAnsi="Arial Narrow"/>
                <w:sz w:val="22"/>
                <w:szCs w:val="22"/>
              </w:rPr>
            </w:pPr>
            <w:r w:rsidRPr="00493E1F">
              <w:rPr>
                <w:rFonts w:ascii="Arial Narrow" w:hAnsi="Arial Narrow"/>
                <w:b/>
                <w:bCs/>
                <w:sz w:val="22"/>
                <w:szCs w:val="22"/>
              </w:rPr>
              <w:t xml:space="preserve">Podmienka </w:t>
            </w:r>
            <w:r>
              <w:rPr>
                <w:rFonts w:ascii="Arial Narrow" w:hAnsi="Arial Narrow"/>
                <w:b/>
                <w:bCs/>
                <w:sz w:val="22"/>
                <w:szCs w:val="22"/>
              </w:rPr>
              <w:t xml:space="preserve">relevantného </w:t>
            </w:r>
            <w:r w:rsidRPr="00493E1F">
              <w:rPr>
                <w:rFonts w:ascii="Arial Narrow" w:hAnsi="Arial Narrow"/>
                <w:b/>
                <w:bCs/>
                <w:sz w:val="22"/>
                <w:szCs w:val="22"/>
              </w:rPr>
              <w:t>spôsobu financovania</w:t>
            </w:r>
          </w:p>
        </w:tc>
        <w:tc>
          <w:tcPr>
            <w:tcW w:w="6339" w:type="dxa"/>
            <w:gridSpan w:val="2"/>
            <w:shd w:val="clear" w:color="auto" w:fill="auto"/>
          </w:tcPr>
          <w:p w14:paraId="08FE0661" w14:textId="77777777" w:rsidR="00125D1B" w:rsidRPr="00875778" w:rsidRDefault="00125D1B" w:rsidP="001D29D9">
            <w:pPr>
              <w:spacing w:before="120" w:after="0" w:line="240" w:lineRule="auto"/>
              <w:jc w:val="both"/>
              <w:rPr>
                <w:rFonts w:ascii="Arial Narrow" w:hAnsi="Arial Narrow"/>
              </w:rPr>
            </w:pPr>
            <w:r w:rsidRPr="00875778">
              <w:rPr>
                <w:rFonts w:ascii="Arial Narrow" w:hAnsi="Arial Narrow"/>
              </w:rPr>
              <w:t xml:space="preserve">Vyplácanie prijímateľa v závislosti od jeho právnej formy sa realizuje podľa Systému finančného riadenia </w:t>
            </w:r>
            <w:r w:rsidRPr="00875778">
              <w:rPr>
                <w:rFonts w:ascii="Arial Narrow" w:hAnsi="Arial Narrow" w:hint="eastAsia"/>
              </w:rPr>
              <w:t>š</w:t>
            </w:r>
            <w:r w:rsidRPr="00875778">
              <w:rPr>
                <w:rFonts w:ascii="Arial Narrow" w:hAnsi="Arial Narrow"/>
              </w:rPr>
              <w:t xml:space="preserve">trukturálnych fondov, Kohézneho fondu a Európskeho námorného a rybárskeho fondu na programové obdobie 2014 – 2020 (ďalej </w:t>
            </w:r>
            <w:r>
              <w:rPr>
                <w:rFonts w:ascii="Arial Narrow" w:hAnsi="Arial Narrow"/>
              </w:rPr>
              <w:t>len</w:t>
            </w:r>
            <w:r w:rsidRPr="00875778">
              <w:rPr>
                <w:rFonts w:ascii="Arial Narrow" w:hAnsi="Arial Narrow"/>
              </w:rPr>
              <w:t xml:space="preserve"> „Systém finančného riadenia“): </w:t>
            </w:r>
          </w:p>
          <w:p w14:paraId="14475D3B" w14:textId="77777777" w:rsidR="00125D1B" w:rsidRPr="00875778" w:rsidRDefault="00125D1B" w:rsidP="00550394">
            <w:pPr>
              <w:pStyle w:val="Odsekzoznamu"/>
              <w:numPr>
                <w:ilvl w:val="0"/>
                <w:numId w:val="10"/>
              </w:numPr>
              <w:ind w:left="318" w:hanging="284"/>
              <w:jc w:val="both"/>
              <w:rPr>
                <w:rFonts w:ascii="Arial Narrow" w:hAnsi="Arial Narrow"/>
                <w:sz w:val="22"/>
                <w:szCs w:val="22"/>
              </w:rPr>
            </w:pPr>
            <w:r w:rsidRPr="00875778">
              <w:rPr>
                <w:rFonts w:ascii="Arial Narrow" w:hAnsi="Arial Narrow"/>
                <w:sz w:val="22"/>
                <w:szCs w:val="22"/>
              </w:rPr>
              <w:t xml:space="preserve">systémom predfinancovania, </w:t>
            </w:r>
          </w:p>
          <w:p w14:paraId="23B6FD3D" w14:textId="77777777" w:rsidR="00125D1B" w:rsidRPr="00875778" w:rsidRDefault="00125D1B" w:rsidP="00550394">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 xml:space="preserve">systémom refundácie, </w:t>
            </w:r>
          </w:p>
          <w:p w14:paraId="3E1DE4AD" w14:textId="77777777" w:rsidR="00125D1B" w:rsidRPr="00875778" w:rsidRDefault="00125D1B" w:rsidP="00550394">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alebo kombináciou uvedených systémov.</w:t>
            </w:r>
          </w:p>
          <w:p w14:paraId="1BDAA0AF" w14:textId="77777777" w:rsidR="00125D1B" w:rsidRDefault="00125D1B" w:rsidP="001D29D9">
            <w:pPr>
              <w:spacing w:before="120" w:after="0" w:line="240" w:lineRule="auto"/>
              <w:jc w:val="both"/>
              <w:rPr>
                <w:rFonts w:ascii="Arial Narrow" w:hAnsi="Arial Narrow"/>
              </w:rPr>
            </w:pPr>
            <w:r w:rsidRPr="00604660">
              <w:rPr>
                <w:rFonts w:ascii="Arial Narrow" w:hAnsi="Arial Narrow"/>
              </w:rPr>
              <w:t>Podmienka poskytnutia príspevku, ktorou je stanovenie spôsobu financovania je stanovená ako povinná podmienka poskytnutia príspevku vo vyzvaní a nie je osobitne overovaná v rámci konania o ŽoNFP a samostatne dokladovaná zo strany žiadateľa.</w:t>
            </w:r>
            <w:r>
              <w:rPr>
                <w:rFonts w:ascii="Arial Narrow" w:hAnsi="Arial Narrow"/>
              </w:rPr>
              <w:t xml:space="preserve"> Systém financovania bude zadefinovaný v zmluve o poskytnutí NFP.</w:t>
            </w:r>
          </w:p>
          <w:p w14:paraId="2D531944" w14:textId="47F0E325" w:rsidR="00125D1B" w:rsidRPr="000339AF" w:rsidRDefault="00125D1B" w:rsidP="00DF6198">
            <w:pPr>
              <w:spacing w:before="120" w:after="0" w:line="240" w:lineRule="auto"/>
              <w:jc w:val="both"/>
              <w:rPr>
                <w:rFonts w:ascii="Arial Narrow" w:hAnsi="Arial Narrow"/>
                <w:color w:val="FF0000"/>
              </w:rPr>
            </w:pPr>
            <w:r w:rsidRPr="00B039D0">
              <w:rPr>
                <w:rFonts w:ascii="Arial Narrow" w:hAnsi="Arial Narrow"/>
              </w:rPr>
              <w:t xml:space="preserve">Forma poskytovaného príspevku: </w:t>
            </w:r>
            <w:r w:rsidRPr="001D29D9">
              <w:rPr>
                <w:rFonts w:ascii="Arial Narrow" w:hAnsi="Arial Narrow"/>
                <w:b/>
              </w:rPr>
              <w:t>nenávratný finančný príspevok</w:t>
            </w:r>
            <w:r w:rsidRPr="00B039D0">
              <w:rPr>
                <w:rFonts w:ascii="Arial Narrow" w:hAnsi="Arial Narrow"/>
              </w:rPr>
              <w:t>.</w:t>
            </w:r>
          </w:p>
        </w:tc>
      </w:tr>
      <w:tr w:rsidR="00795BB1" w:rsidRPr="00954355" w14:paraId="7B13E06B" w14:textId="77777777" w:rsidTr="00475F5F">
        <w:trPr>
          <w:trHeight w:val="20"/>
        </w:trPr>
        <w:tc>
          <w:tcPr>
            <w:tcW w:w="9524" w:type="dxa"/>
            <w:gridSpan w:val="5"/>
            <w:shd w:val="clear" w:color="auto" w:fill="D9D9D9" w:themeFill="background1" w:themeFillShade="D9"/>
          </w:tcPr>
          <w:p w14:paraId="28951A04" w14:textId="3BE5A0FB" w:rsidR="00795BB1"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DB2466" w:rsidRPr="00D45093">
              <w:rPr>
                <w:rFonts w:ascii="Arial Narrow" w:hAnsi="Arial Narrow"/>
                <w:b/>
                <w:caps/>
                <w:sz w:val="22"/>
                <w:szCs w:val="22"/>
              </w:rPr>
              <w:t>P</w:t>
            </w:r>
            <w:r w:rsidR="00795BB1" w:rsidRPr="00D45093">
              <w:rPr>
                <w:rFonts w:ascii="Arial Narrow" w:hAnsi="Arial Narrow"/>
                <w:b/>
                <w:caps/>
                <w:sz w:val="22"/>
                <w:szCs w:val="22"/>
              </w:rPr>
              <w:t>odmienk</w:t>
            </w:r>
            <w:r w:rsidR="00DB2466" w:rsidRPr="00D45093">
              <w:rPr>
                <w:rFonts w:ascii="Arial Narrow" w:hAnsi="Arial Narrow"/>
                <w:b/>
                <w:caps/>
                <w:sz w:val="22"/>
                <w:szCs w:val="22"/>
              </w:rPr>
              <w:t>y poskytnutia pomoci vyplývajúce z</w:t>
            </w:r>
            <w:r w:rsidR="00795BB1" w:rsidRPr="00D45093">
              <w:rPr>
                <w:rFonts w:ascii="Arial Narrow" w:hAnsi="Arial Narrow"/>
                <w:b/>
                <w:caps/>
                <w:sz w:val="22"/>
                <w:szCs w:val="22"/>
              </w:rPr>
              <w:t> osobitných predpisoch</w:t>
            </w:r>
          </w:p>
        </w:tc>
      </w:tr>
      <w:tr w:rsidR="00795BB1" w:rsidRPr="00954355" w14:paraId="332368D6" w14:textId="77777777" w:rsidTr="00475F5F">
        <w:trPr>
          <w:trHeight w:val="20"/>
        </w:trPr>
        <w:tc>
          <w:tcPr>
            <w:tcW w:w="674" w:type="dxa"/>
            <w:shd w:val="clear" w:color="auto" w:fill="D9D9D9" w:themeFill="background1" w:themeFillShade="D9"/>
            <w:vAlign w:val="center"/>
          </w:tcPr>
          <w:p w14:paraId="44956853" w14:textId="77777777" w:rsidR="00795BB1" w:rsidRPr="00F1589B" w:rsidRDefault="00795BB1" w:rsidP="006F66B2">
            <w:pPr>
              <w:pStyle w:val="Default"/>
              <w:rPr>
                <w:rFonts w:ascii="Arial Narrow" w:hAnsi="Arial Narrow"/>
                <w:b/>
                <w:sz w:val="22"/>
                <w:szCs w:val="22"/>
              </w:rPr>
            </w:pPr>
            <w:proofErr w:type="spellStart"/>
            <w:r w:rsidRPr="00F1589B">
              <w:rPr>
                <w:rFonts w:ascii="Arial Narrow" w:hAnsi="Arial Narrow"/>
                <w:b/>
                <w:sz w:val="22"/>
                <w:szCs w:val="22"/>
              </w:rPr>
              <w:t>P.č</w:t>
            </w:r>
            <w:proofErr w:type="spellEnd"/>
            <w:r w:rsidRPr="00F1589B">
              <w:rPr>
                <w:rFonts w:ascii="Arial Narrow" w:hAnsi="Arial Narrow"/>
                <w:b/>
                <w:sz w:val="22"/>
                <w:szCs w:val="22"/>
              </w:rPr>
              <w:t>.</w:t>
            </w:r>
          </w:p>
        </w:tc>
        <w:tc>
          <w:tcPr>
            <w:tcW w:w="2517" w:type="dxa"/>
            <w:gridSpan w:val="3"/>
            <w:shd w:val="clear" w:color="auto" w:fill="D9D9D9" w:themeFill="background1" w:themeFillShade="D9"/>
            <w:vAlign w:val="center"/>
          </w:tcPr>
          <w:p w14:paraId="32D010F2" w14:textId="77777777" w:rsidR="00795BB1" w:rsidRPr="00F1589B" w:rsidRDefault="00795BB1"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795BB1" w:rsidRPr="001057AA" w:rsidRDefault="00795BB1"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CE2A87" w:rsidRPr="00954355" w14:paraId="6F4CB74E" w14:textId="77777777" w:rsidTr="00475F5F">
        <w:trPr>
          <w:trHeight w:val="20"/>
        </w:trPr>
        <w:tc>
          <w:tcPr>
            <w:tcW w:w="674" w:type="dxa"/>
            <w:shd w:val="clear" w:color="auto" w:fill="D9D9D9" w:themeFill="background1" w:themeFillShade="D9"/>
          </w:tcPr>
          <w:p w14:paraId="7079A2CB" w14:textId="5059B8BC" w:rsidR="00CE2A87" w:rsidRPr="00AD5B71" w:rsidRDefault="00CE2A87" w:rsidP="00550394">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CE2A87" w:rsidRPr="00F1589B" w:rsidRDefault="00CE2A87" w:rsidP="00DF0D6B">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CE2A87" w:rsidRPr="00F1589B" w:rsidRDefault="00CE2A87" w:rsidP="00106114">
            <w:pPr>
              <w:pStyle w:val="Default"/>
              <w:spacing w:before="120"/>
              <w:rPr>
                <w:rFonts w:ascii="Arial Narrow" w:hAnsi="Arial Narrow"/>
                <w:sz w:val="22"/>
                <w:szCs w:val="22"/>
              </w:rPr>
            </w:pPr>
          </w:p>
        </w:tc>
        <w:tc>
          <w:tcPr>
            <w:tcW w:w="6333" w:type="dxa"/>
            <w:shd w:val="clear" w:color="auto" w:fill="auto"/>
          </w:tcPr>
          <w:p w14:paraId="2FE13F78" w14:textId="5CD3C3F2" w:rsidR="00CE2A87" w:rsidRPr="00DF6198" w:rsidRDefault="00CE2A87" w:rsidP="00DF6198">
            <w:pPr>
              <w:spacing w:before="120" w:after="0" w:line="240" w:lineRule="auto"/>
              <w:jc w:val="both"/>
              <w:rPr>
                <w:rFonts w:ascii="Arial Narrow" w:hAnsi="Arial Narrow"/>
              </w:rPr>
            </w:pPr>
            <w:r w:rsidRPr="00D45093">
              <w:rPr>
                <w:rFonts w:ascii="Arial Narrow" w:hAnsi="Arial Narrow"/>
              </w:rPr>
              <w:t>Oprávnené aktivity tak, ako sú stanovené týmto vyzvaním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CE2A87" w:rsidRPr="00954355" w14:paraId="21301F4A" w14:textId="77777777" w:rsidTr="00475F5F">
        <w:trPr>
          <w:trHeight w:val="20"/>
        </w:trPr>
        <w:tc>
          <w:tcPr>
            <w:tcW w:w="674" w:type="dxa"/>
            <w:shd w:val="clear" w:color="auto" w:fill="D9D9D9" w:themeFill="background1" w:themeFillShade="D9"/>
          </w:tcPr>
          <w:p w14:paraId="7991E014" w14:textId="1D10EDB9" w:rsidR="00CE2A87" w:rsidRPr="00AD5B71" w:rsidRDefault="00CE2A87" w:rsidP="00550394">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18B478FB" w:rsidR="00CE2A87" w:rsidRPr="00DF0D6B" w:rsidRDefault="00CE2A87" w:rsidP="00CF38D0">
            <w:pPr>
              <w:pStyle w:val="Default"/>
              <w:spacing w:before="120"/>
              <w:rPr>
                <w:rFonts w:ascii="Arial Narrow" w:hAnsi="Arial Narrow" w:cstheme="minorHAnsi"/>
                <w:sz w:val="22"/>
                <w:szCs w:val="22"/>
              </w:rPr>
            </w:pPr>
            <w:r w:rsidRPr="00DF0D6B">
              <w:rPr>
                <w:rFonts w:ascii="Arial Narrow" w:hAnsi="Arial Narrow"/>
                <w:b/>
                <w:bCs/>
                <w:sz w:val="22"/>
                <w:szCs w:val="22"/>
              </w:rPr>
              <w:t>Podmienka neporuš</w:t>
            </w:r>
            <w:r>
              <w:rPr>
                <w:rFonts w:ascii="Arial Narrow" w:hAnsi="Arial Narrow"/>
                <w:b/>
                <w:bCs/>
                <w:sz w:val="22"/>
                <w:szCs w:val="22"/>
              </w:rPr>
              <w:t>enia</w:t>
            </w:r>
            <w:r w:rsidRPr="00DF0D6B">
              <w:rPr>
                <w:rFonts w:ascii="Arial Narrow" w:hAnsi="Arial Narrow"/>
                <w:b/>
                <w:bCs/>
                <w:sz w:val="22"/>
                <w:szCs w:val="22"/>
              </w:rPr>
              <w:t xml:space="preserve"> zákaz</w:t>
            </w:r>
            <w:r>
              <w:rPr>
                <w:rFonts w:ascii="Arial Narrow" w:hAnsi="Arial Narrow"/>
                <w:b/>
                <w:bCs/>
                <w:sz w:val="22"/>
                <w:szCs w:val="22"/>
              </w:rPr>
              <w:t>u</w:t>
            </w:r>
            <w:r w:rsidRPr="00DF0D6B">
              <w:rPr>
                <w:rFonts w:ascii="Arial Narrow" w:hAnsi="Arial Narrow"/>
                <w:b/>
                <w:bCs/>
                <w:sz w:val="22"/>
                <w:szCs w:val="22"/>
              </w:rPr>
              <w:t xml:space="preserve"> nelegálneho zamestnávania</w:t>
            </w:r>
            <w:r w:rsidR="00CF38D0">
              <w:rPr>
                <w:rFonts w:ascii="Arial Narrow" w:hAnsi="Arial Narrow"/>
                <w:b/>
                <w:bCs/>
                <w:sz w:val="22"/>
                <w:szCs w:val="22"/>
              </w:rPr>
              <w:t xml:space="preserve"> </w:t>
            </w:r>
            <w:r w:rsidR="00CF38D0" w:rsidRPr="00812C03">
              <w:rPr>
                <w:rFonts w:ascii="Arial Narrow" w:hAnsi="Arial Narrow"/>
                <w:b/>
                <w:bCs/>
                <w:sz w:val="22"/>
                <w:szCs w:val="22"/>
              </w:rPr>
              <w:t>štátneho príslušníka tretej krajiny za obdobie 5 rokov predchádzajúcich podaniu ŽoNFP</w:t>
            </w:r>
          </w:p>
        </w:tc>
        <w:tc>
          <w:tcPr>
            <w:tcW w:w="6333" w:type="dxa"/>
            <w:shd w:val="clear" w:color="auto" w:fill="auto"/>
          </w:tcPr>
          <w:p w14:paraId="332934EE" w14:textId="4648D638" w:rsidR="00CE2A87" w:rsidRPr="00DF0D6B" w:rsidRDefault="00CE2A87" w:rsidP="00DF0D6B">
            <w:pPr>
              <w:pStyle w:val="Default"/>
              <w:spacing w:before="120"/>
              <w:jc w:val="both"/>
              <w:rPr>
                <w:rFonts w:ascii="Arial Narrow" w:hAnsi="Arial Narrow" w:cstheme="minorHAnsi"/>
                <w:sz w:val="22"/>
                <w:szCs w:val="22"/>
              </w:rPr>
            </w:pPr>
            <w:r w:rsidRPr="00DF0D6B">
              <w:rPr>
                <w:rFonts w:ascii="Arial Narrow" w:hAnsi="Arial Narrow"/>
                <w:sz w:val="22"/>
                <w:szCs w:val="22"/>
              </w:rPr>
              <w:t>Žiadateľ nesmie porušiť zákaz nelegálnej práce a nelegálneho zamestnávania podľa osobitného predpisu</w:t>
            </w:r>
            <w:r w:rsidRPr="00DF0D6B">
              <w:rPr>
                <w:rStyle w:val="Odkaznapoznmkupodiarou"/>
                <w:rFonts w:ascii="Arial Narrow" w:hAnsi="Arial Narrow"/>
                <w:sz w:val="22"/>
                <w:szCs w:val="22"/>
              </w:rPr>
              <w:footnoteReference w:id="1"/>
            </w:r>
            <w:r w:rsidRPr="00DF0D6B">
              <w:rPr>
                <w:rFonts w:ascii="Arial Narrow" w:hAnsi="Arial Narrow"/>
                <w:sz w:val="22"/>
                <w:szCs w:val="22"/>
              </w:rPr>
              <w:t xml:space="preserve"> za obdobie 5 rokov predchádzajúcich podaniu </w:t>
            </w:r>
            <w:r w:rsidR="00240B15">
              <w:rPr>
                <w:rFonts w:ascii="Arial Narrow" w:hAnsi="Arial Narrow"/>
                <w:sz w:val="22"/>
                <w:szCs w:val="22"/>
              </w:rPr>
              <w:t>Ž</w:t>
            </w:r>
            <w:r w:rsidRPr="00DF0D6B">
              <w:rPr>
                <w:rFonts w:ascii="Arial Narrow" w:hAnsi="Arial Narrow"/>
                <w:sz w:val="22"/>
                <w:szCs w:val="22"/>
              </w:rPr>
              <w:t>oNFP.</w:t>
            </w:r>
          </w:p>
          <w:p w14:paraId="1527568D" w14:textId="1EF87AA4" w:rsidR="00CE2A87" w:rsidRPr="00DF0D6B" w:rsidRDefault="00CE2A87" w:rsidP="00CE2A87">
            <w:pPr>
              <w:pStyle w:val="Default"/>
              <w:ind w:left="318"/>
              <w:jc w:val="both"/>
              <w:rPr>
                <w:rFonts w:ascii="Arial Narrow" w:hAnsi="Arial Narrow" w:cstheme="minorHAnsi"/>
                <w:sz w:val="22"/>
                <w:szCs w:val="22"/>
              </w:rPr>
            </w:pPr>
          </w:p>
        </w:tc>
      </w:tr>
      <w:tr w:rsidR="00A160D1" w:rsidRPr="00954355" w14:paraId="24286E9B" w14:textId="77777777" w:rsidTr="00475F5F">
        <w:trPr>
          <w:trHeight w:val="20"/>
        </w:trPr>
        <w:tc>
          <w:tcPr>
            <w:tcW w:w="9524" w:type="dxa"/>
            <w:gridSpan w:val="5"/>
            <w:shd w:val="clear" w:color="auto" w:fill="D9D9D9" w:themeFill="background1" w:themeFillShade="D9"/>
          </w:tcPr>
          <w:p w14:paraId="49999651" w14:textId="098B8799" w:rsidR="00A160D1"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A160D1" w:rsidRPr="00D45093">
              <w:rPr>
                <w:rFonts w:ascii="Arial Narrow" w:hAnsi="Arial Narrow"/>
                <w:b/>
                <w:caps/>
                <w:sz w:val="22"/>
                <w:szCs w:val="22"/>
              </w:rPr>
              <w:t>Ďalšie podmienky poskytnutia príspevku</w:t>
            </w:r>
          </w:p>
        </w:tc>
      </w:tr>
      <w:tr w:rsidR="00A160D1" w:rsidRPr="00954355" w14:paraId="6DCF4E1A" w14:textId="77777777" w:rsidTr="00475F5F">
        <w:trPr>
          <w:trHeight w:val="20"/>
        </w:trPr>
        <w:tc>
          <w:tcPr>
            <w:tcW w:w="674" w:type="dxa"/>
            <w:shd w:val="clear" w:color="auto" w:fill="D9D9D9" w:themeFill="background1" w:themeFillShade="D9"/>
            <w:vAlign w:val="center"/>
          </w:tcPr>
          <w:p w14:paraId="3E27FE3C" w14:textId="77777777" w:rsidR="00A160D1" w:rsidRPr="00F1589B" w:rsidRDefault="00A160D1" w:rsidP="00232DD4">
            <w:pPr>
              <w:pStyle w:val="Default"/>
              <w:rPr>
                <w:rFonts w:ascii="Arial Narrow" w:hAnsi="Arial Narrow"/>
                <w:b/>
                <w:sz w:val="22"/>
                <w:szCs w:val="22"/>
              </w:rPr>
            </w:pPr>
            <w:proofErr w:type="spellStart"/>
            <w:r w:rsidRPr="00F1589B">
              <w:rPr>
                <w:rFonts w:ascii="Arial Narrow" w:hAnsi="Arial Narrow"/>
                <w:b/>
                <w:sz w:val="22"/>
                <w:szCs w:val="22"/>
              </w:rPr>
              <w:t>P.č</w:t>
            </w:r>
            <w:proofErr w:type="spellEnd"/>
            <w:r w:rsidRPr="00F1589B">
              <w:rPr>
                <w:rFonts w:ascii="Arial Narrow" w:hAnsi="Arial Narrow"/>
                <w:b/>
                <w:sz w:val="22"/>
                <w:szCs w:val="22"/>
              </w:rPr>
              <w:t>.</w:t>
            </w:r>
          </w:p>
        </w:tc>
        <w:tc>
          <w:tcPr>
            <w:tcW w:w="2511" w:type="dxa"/>
            <w:gridSpan w:val="2"/>
            <w:shd w:val="clear" w:color="auto" w:fill="D9D9D9" w:themeFill="background1" w:themeFillShade="D9"/>
            <w:vAlign w:val="center"/>
          </w:tcPr>
          <w:p w14:paraId="1F511A0B" w14:textId="77777777" w:rsidR="00A160D1" w:rsidRPr="00F1589B" w:rsidRDefault="00A160D1" w:rsidP="00232DD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A160D1" w:rsidRPr="001057AA" w:rsidRDefault="00A160D1"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CE2A87" w:rsidRPr="00954355" w14:paraId="0A4FD9A5" w14:textId="77777777" w:rsidTr="00475F5F">
        <w:trPr>
          <w:trHeight w:val="20"/>
        </w:trPr>
        <w:tc>
          <w:tcPr>
            <w:tcW w:w="674" w:type="dxa"/>
            <w:shd w:val="clear" w:color="auto" w:fill="D9D9D9" w:themeFill="background1" w:themeFillShade="D9"/>
          </w:tcPr>
          <w:p w14:paraId="44F41E0D" w14:textId="2508BB06" w:rsidR="00CE2A87" w:rsidRPr="00AD5B71" w:rsidRDefault="00CE2A87" w:rsidP="0055039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431B40F" w14:textId="77777777" w:rsidR="00CE2A87" w:rsidRPr="00D45093" w:rsidRDefault="00CE2A87" w:rsidP="00A160D1">
            <w:pPr>
              <w:pStyle w:val="Default"/>
              <w:spacing w:before="120"/>
              <w:rPr>
                <w:rFonts w:ascii="Arial Narrow" w:hAnsi="Arial Narrow"/>
                <w:color w:val="auto"/>
                <w:sz w:val="22"/>
                <w:szCs w:val="22"/>
              </w:rPr>
            </w:pPr>
            <w:r w:rsidRPr="00D45093">
              <w:rPr>
                <w:rFonts w:ascii="Arial Narrow" w:hAnsi="Arial Narrow"/>
                <w:b/>
                <w:bCs/>
                <w:color w:val="auto"/>
                <w:sz w:val="22"/>
                <w:szCs w:val="22"/>
              </w:rPr>
              <w:t xml:space="preserve">Podmienka, že žiadateľ má vysporiadané majetkovo-právne vzťahy a povolenia na realizáciu aktivít projektu </w:t>
            </w:r>
          </w:p>
          <w:p w14:paraId="61D58D65" w14:textId="075ACD32" w:rsidR="00CE2A87" w:rsidRPr="00D45093" w:rsidRDefault="00CE2A87" w:rsidP="00106114">
            <w:pPr>
              <w:pStyle w:val="Default"/>
              <w:spacing w:before="120"/>
              <w:rPr>
                <w:rFonts w:ascii="Arial Narrow" w:hAnsi="Arial Narrow"/>
                <w:color w:val="auto"/>
                <w:sz w:val="22"/>
                <w:szCs w:val="22"/>
              </w:rPr>
            </w:pPr>
          </w:p>
        </w:tc>
        <w:tc>
          <w:tcPr>
            <w:tcW w:w="6339" w:type="dxa"/>
            <w:gridSpan w:val="2"/>
            <w:shd w:val="clear" w:color="auto" w:fill="auto"/>
          </w:tcPr>
          <w:p w14:paraId="589E55C0" w14:textId="76470654" w:rsidR="00CE2A87" w:rsidRPr="00D45093" w:rsidRDefault="00CE2A87" w:rsidP="00A160D1">
            <w:pPr>
              <w:pStyle w:val="Default"/>
              <w:spacing w:before="120"/>
              <w:jc w:val="both"/>
              <w:rPr>
                <w:rFonts w:ascii="Arial Narrow" w:hAnsi="Arial Narrow"/>
                <w:color w:val="auto"/>
                <w:sz w:val="22"/>
                <w:szCs w:val="22"/>
              </w:rPr>
            </w:pPr>
            <w:r w:rsidRPr="00D45093">
              <w:rPr>
                <w:rFonts w:ascii="Arial Narrow" w:hAnsi="Arial Narrow"/>
                <w:color w:val="auto"/>
                <w:sz w:val="22"/>
                <w:szCs w:val="22"/>
              </w:rPr>
              <w:t>Nehnuteľnosti (pozemky a stavby) a hnuteľné veci, na ktorých dochádza k realizácii projektu</w:t>
            </w:r>
            <w:r w:rsidR="006357FD">
              <w:t xml:space="preserve"> </w:t>
            </w:r>
            <w:r w:rsidR="006357FD" w:rsidRPr="00FE0F27">
              <w:rPr>
                <w:rFonts w:ascii="Arial Narrow" w:hAnsi="Arial Narrow"/>
                <w:color w:val="auto"/>
                <w:sz w:val="22"/>
                <w:szCs w:val="22"/>
              </w:rPr>
              <w:t>a/alebo ktoré sú nevyhnutné pre realizáciu projektu</w:t>
            </w:r>
            <w:r w:rsidRPr="00D45093">
              <w:rPr>
                <w:rFonts w:ascii="Arial Narrow" w:hAnsi="Arial Narrow"/>
                <w:color w:val="auto"/>
                <w:sz w:val="22"/>
                <w:szCs w:val="22"/>
              </w:rPr>
              <w:t xml:space="preserve">,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4D4C7C78" w14:textId="43111220" w:rsidR="00CE2A87" w:rsidRPr="00D45093" w:rsidRDefault="00CE2A87" w:rsidP="00DF6198">
            <w:pPr>
              <w:spacing w:before="120" w:after="0" w:line="240" w:lineRule="auto"/>
              <w:jc w:val="both"/>
              <w:rPr>
                <w:rFonts w:ascii="Arial Narrow" w:hAnsi="Arial Narrow"/>
              </w:rPr>
            </w:pPr>
            <w:r w:rsidRPr="00D45093">
              <w:rPr>
                <w:rFonts w:ascii="Arial Narrow" w:hAnsi="Arial Narrow"/>
              </w:rPr>
              <w:t xml:space="preserve">Žiadateľ je </w:t>
            </w:r>
            <w:r w:rsidRPr="00DF6198">
              <w:rPr>
                <w:rFonts w:ascii="Arial Narrow" w:hAnsi="Arial Narrow"/>
              </w:rPr>
              <w:t>zároveň</w:t>
            </w:r>
            <w:r w:rsidRPr="00D45093">
              <w:rPr>
                <w:rFonts w:ascii="Arial Narrow" w:hAnsi="Arial Narrow"/>
              </w:rPr>
              <w:t xml:space="preserve"> povinný disponovať právoplatným povolením na realizáciu projektu vydaným príslušným povoľovacím orgánom (napr. stavebné povolenie), vrátane príslušnej projektovej dokumentácie.</w:t>
            </w:r>
          </w:p>
        </w:tc>
      </w:tr>
      <w:tr w:rsidR="00D45093" w:rsidRPr="00954355" w14:paraId="521466C1" w14:textId="77777777" w:rsidTr="00475F5F">
        <w:trPr>
          <w:trHeight w:val="20"/>
        </w:trPr>
        <w:tc>
          <w:tcPr>
            <w:tcW w:w="674" w:type="dxa"/>
            <w:shd w:val="clear" w:color="auto" w:fill="D9D9D9" w:themeFill="background1" w:themeFillShade="D9"/>
          </w:tcPr>
          <w:p w14:paraId="52C851BC" w14:textId="5AFBAC05" w:rsidR="00D45093" w:rsidRPr="00AD5B71" w:rsidRDefault="00D45093" w:rsidP="0055039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9F46B6B" w14:textId="77777777" w:rsidR="00D45093" w:rsidRPr="00D45093" w:rsidRDefault="00D45093" w:rsidP="00F84564">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oprávnenosti z hľadiska plnenia požiadaviek v oblasti posudzovania vplyvov na životné prostredie </w:t>
            </w:r>
          </w:p>
          <w:p w14:paraId="60C9C4B5" w14:textId="77777777" w:rsidR="00D45093" w:rsidRPr="00327AD2" w:rsidRDefault="00D45093" w:rsidP="00F84564">
            <w:pPr>
              <w:pStyle w:val="Default"/>
              <w:spacing w:before="120"/>
              <w:rPr>
                <w:rFonts w:ascii="Arial Narrow" w:hAnsi="Arial Narrow"/>
                <w:b/>
                <w:bCs/>
                <w:color w:val="FF0000"/>
                <w:sz w:val="22"/>
                <w:szCs w:val="22"/>
              </w:rPr>
            </w:pPr>
          </w:p>
          <w:p w14:paraId="378C2F9E" w14:textId="157D8839" w:rsidR="00D45093" w:rsidRPr="00327AD2" w:rsidRDefault="00D45093" w:rsidP="00FB7F97">
            <w:pPr>
              <w:pStyle w:val="Default"/>
              <w:spacing w:before="120"/>
              <w:rPr>
                <w:rFonts w:ascii="Arial Narrow" w:hAnsi="Arial Narrow"/>
                <w:color w:val="FF0000"/>
                <w:sz w:val="22"/>
                <w:szCs w:val="22"/>
              </w:rPr>
            </w:pPr>
          </w:p>
        </w:tc>
        <w:tc>
          <w:tcPr>
            <w:tcW w:w="6339" w:type="dxa"/>
            <w:gridSpan w:val="2"/>
            <w:shd w:val="clear" w:color="auto" w:fill="auto"/>
          </w:tcPr>
          <w:p w14:paraId="180B8E67" w14:textId="77777777" w:rsidR="00D45093" w:rsidRPr="00D45093" w:rsidRDefault="00D45093">
            <w:pPr>
              <w:pStyle w:val="Default"/>
              <w:spacing w:before="120"/>
              <w:jc w:val="both"/>
              <w:rPr>
                <w:rFonts w:ascii="Arial Narrow" w:hAnsi="Arial Narrow"/>
                <w:color w:val="auto"/>
                <w:sz w:val="22"/>
                <w:szCs w:val="22"/>
              </w:rPr>
            </w:pPr>
            <w:r w:rsidRPr="00D45093">
              <w:rPr>
                <w:rFonts w:ascii="Arial Narrow" w:hAnsi="Arial Narrow"/>
                <w:color w:val="auto"/>
                <w:sz w:val="22"/>
                <w:szCs w:val="22"/>
              </w:rPr>
              <w:t>Projekt, ktorý je predmetom ŽoNFP, musí byť z hľadiska navrhovanej činnosti v súlade s požiadavkami v oblasti posudzovania vplyvov navrhovanej činnosti v súlade so zákonom o posudzovaní vplyvov</w:t>
            </w:r>
            <w:r w:rsidRPr="00D45093">
              <w:rPr>
                <w:rStyle w:val="Odkaznapoznmkupodiarou"/>
                <w:rFonts w:ascii="Arial Narrow" w:hAnsi="Arial Narrow"/>
                <w:color w:val="auto"/>
                <w:sz w:val="22"/>
                <w:szCs w:val="22"/>
              </w:rPr>
              <w:footnoteReference w:id="2"/>
            </w:r>
            <w:r w:rsidRPr="00D45093">
              <w:rPr>
                <w:rFonts w:ascii="Arial Narrow" w:hAnsi="Arial Narrow"/>
                <w:color w:val="auto"/>
                <w:sz w:val="22"/>
                <w:szCs w:val="22"/>
              </w:rPr>
              <w:t xml:space="preserve">. </w:t>
            </w:r>
          </w:p>
          <w:p w14:paraId="0E62BC45" w14:textId="77777777" w:rsidR="00D45093" w:rsidRPr="00D45093" w:rsidRDefault="00D45093">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7CDD550A" w14:textId="537844E9" w:rsidR="00D45093" w:rsidRPr="00D45093" w:rsidRDefault="00D45093" w:rsidP="00DF6198">
            <w:pPr>
              <w:pStyle w:val="Default"/>
              <w:spacing w:before="120"/>
              <w:jc w:val="both"/>
              <w:rPr>
                <w:rFonts w:ascii="Arial Narrow" w:hAnsi="Arial Narrow" w:cstheme="minorHAnsi"/>
                <w:color w:val="auto"/>
                <w:sz w:val="22"/>
                <w:szCs w:val="22"/>
              </w:rPr>
            </w:pPr>
            <w:r w:rsidRPr="00D45093">
              <w:rPr>
                <w:rFonts w:ascii="Arial Narrow" w:hAnsi="Arial Narrow"/>
                <w:color w:val="auto"/>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D45093" w:rsidRPr="00954355" w14:paraId="6DAC56D6" w14:textId="77777777" w:rsidTr="00475F5F">
        <w:trPr>
          <w:trHeight w:val="20"/>
        </w:trPr>
        <w:tc>
          <w:tcPr>
            <w:tcW w:w="674" w:type="dxa"/>
            <w:shd w:val="clear" w:color="auto" w:fill="D9D9D9" w:themeFill="background1" w:themeFillShade="D9"/>
          </w:tcPr>
          <w:p w14:paraId="554A6669" w14:textId="040329AA" w:rsidR="00D45093" w:rsidRPr="00AD5B71" w:rsidRDefault="00D45093" w:rsidP="0055039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2B55D59" w14:textId="22488738" w:rsidR="00D45093" w:rsidRPr="00DF6198" w:rsidRDefault="00D45093" w:rsidP="00B038E7">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3E7A8638" w14:textId="77777777" w:rsidR="00D45093" w:rsidRPr="00DF6198" w:rsidRDefault="00D45093" w:rsidP="00A85B6E">
            <w:pPr>
              <w:pStyle w:val="Default"/>
              <w:spacing w:before="60" w:after="60"/>
              <w:jc w:val="both"/>
              <w:rPr>
                <w:rFonts w:ascii="Arial Narrow" w:hAnsi="Arial Narrow"/>
                <w:color w:val="auto"/>
                <w:sz w:val="22"/>
                <w:szCs w:val="22"/>
                <w:highlight w:val="yellow"/>
              </w:rPr>
            </w:pPr>
            <w:r w:rsidRPr="00DF6198">
              <w:rPr>
                <w:rFonts w:ascii="Arial Narrow" w:hAnsi="Arial Narrow"/>
                <w:color w:val="auto"/>
                <w:sz w:val="22"/>
                <w:szCs w:val="22"/>
              </w:rPr>
              <w:t>Projekt, ktorý je predmetom ŽoNFP, a ktorý z hľadiska svojich aktivít zasahuje do územia sústavy NATURA 2000, nesmie mať významný nepriaznivý vplyv na územia sústavy NATURA 2000.</w:t>
            </w:r>
          </w:p>
          <w:p w14:paraId="72CAEB28" w14:textId="591D2396" w:rsidR="00D45093" w:rsidRPr="00DF6198" w:rsidRDefault="00D45093" w:rsidP="00904408">
            <w:pPr>
              <w:pStyle w:val="Default"/>
              <w:ind w:left="34"/>
              <w:jc w:val="both"/>
              <w:rPr>
                <w:rFonts w:ascii="Arial Narrow" w:hAnsi="Arial Narrow"/>
                <w:color w:val="auto"/>
                <w:sz w:val="22"/>
                <w:szCs w:val="22"/>
                <w:highlight w:val="yellow"/>
              </w:rPr>
            </w:pPr>
          </w:p>
        </w:tc>
      </w:tr>
      <w:tr w:rsidR="001273ED" w:rsidRPr="00954355" w14:paraId="7AA5FCBB" w14:textId="77777777" w:rsidTr="00475F5F">
        <w:trPr>
          <w:trHeight w:val="20"/>
        </w:trPr>
        <w:tc>
          <w:tcPr>
            <w:tcW w:w="674" w:type="dxa"/>
            <w:shd w:val="clear" w:color="auto" w:fill="D9D9D9" w:themeFill="background1" w:themeFillShade="D9"/>
          </w:tcPr>
          <w:p w14:paraId="2ED47C36" w14:textId="77777777" w:rsidR="001273ED" w:rsidRPr="00AD5B71" w:rsidRDefault="001273ED" w:rsidP="001273E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ADF3DE" w14:textId="51169CD8" w:rsidR="001273ED" w:rsidRPr="00DF6198" w:rsidRDefault="001273ED" w:rsidP="001273ED">
            <w:pPr>
              <w:pStyle w:val="Default"/>
              <w:spacing w:before="120"/>
              <w:rPr>
                <w:rFonts w:ascii="Arial Narrow" w:hAnsi="Arial Narrow"/>
                <w:b/>
                <w:bCs/>
                <w:color w:val="auto"/>
                <w:sz w:val="22"/>
                <w:szCs w:val="22"/>
              </w:rPr>
            </w:pPr>
            <w:r w:rsidRPr="00D46053">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347153BB" w14:textId="1AE22BC4" w:rsidR="001273ED" w:rsidRPr="00DF6198" w:rsidRDefault="001273ED" w:rsidP="00A85B6E">
            <w:pPr>
              <w:pStyle w:val="Default"/>
              <w:spacing w:before="60" w:after="60"/>
              <w:jc w:val="both"/>
              <w:rPr>
                <w:rFonts w:ascii="Arial Narrow" w:hAnsi="Arial Narrow"/>
                <w:color w:val="auto"/>
                <w:sz w:val="22"/>
                <w:szCs w:val="22"/>
              </w:rPr>
            </w:pPr>
            <w:r w:rsidRPr="00302DD4">
              <w:rPr>
                <w:rFonts w:ascii="Arial Narrow" w:hAnsi="Arial Narrow"/>
                <w:color w:val="auto"/>
                <w:sz w:val="22"/>
                <w:szCs w:val="22"/>
              </w:rPr>
              <w:t>Žiadateľ/prijímateľ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D45093" w:rsidRPr="00954355" w14:paraId="32D7F206" w14:textId="77777777" w:rsidTr="00475F5F">
        <w:trPr>
          <w:trHeight w:val="20"/>
        </w:trPr>
        <w:tc>
          <w:tcPr>
            <w:tcW w:w="674" w:type="dxa"/>
            <w:shd w:val="clear" w:color="auto" w:fill="D9D9D9" w:themeFill="background1" w:themeFillShade="D9"/>
          </w:tcPr>
          <w:p w14:paraId="38F27F8A" w14:textId="08621D2D" w:rsidR="00D45093" w:rsidRPr="00626FE8" w:rsidRDefault="00D45093" w:rsidP="0055039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D45093" w:rsidRPr="00DF6198" w:rsidRDefault="00D45093" w:rsidP="00626FE8">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7908090" w14:textId="77777777" w:rsidR="00D45093" w:rsidRDefault="00D45093" w:rsidP="00DF6198">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 2) podpora rovnosti mužov a žien a</w:t>
            </w:r>
            <w:r w:rsidR="005E41AB">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3"/>
            </w:r>
            <w:r w:rsidRPr="00DF6198">
              <w:rPr>
                <w:rFonts w:ascii="Arial Narrow" w:hAnsi="Arial Narrow"/>
              </w:rPr>
              <w:t>.</w:t>
            </w:r>
          </w:p>
          <w:p w14:paraId="59B93FF8" w14:textId="6DA0E95B" w:rsidR="001273ED" w:rsidRPr="00DF6198" w:rsidRDefault="001273ED" w:rsidP="00DF6198">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4"/>
            </w:r>
            <w:r>
              <w:rPr>
                <w:rFonts w:ascii="Arial Narrow" w:hAnsi="Arial Narrow"/>
              </w:rPr>
              <w:t>.</w:t>
            </w:r>
          </w:p>
        </w:tc>
      </w:tr>
      <w:tr w:rsidR="00D45093" w:rsidRPr="00954355" w14:paraId="4E5EEE12" w14:textId="77777777" w:rsidTr="00475F5F">
        <w:trPr>
          <w:trHeight w:val="20"/>
        </w:trPr>
        <w:tc>
          <w:tcPr>
            <w:tcW w:w="674" w:type="dxa"/>
            <w:shd w:val="clear" w:color="auto" w:fill="D9D9D9" w:themeFill="background1" w:themeFillShade="D9"/>
          </w:tcPr>
          <w:p w14:paraId="5A85AC4C" w14:textId="37060697" w:rsidR="00D45093" w:rsidRPr="00F61671" w:rsidRDefault="00D45093" w:rsidP="0055039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D45093" w:rsidRPr="00DF6198" w:rsidRDefault="00D45093" w:rsidP="00106114">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60FFE489" w:rsidR="00D45093" w:rsidRPr="00DF6198" w:rsidRDefault="00D45093" w:rsidP="00C30D27">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sidR="00D46D98">
              <w:rPr>
                <w:rFonts w:ascii="Arial Narrow" w:hAnsi="Arial Narrow"/>
                <w:color w:val="auto"/>
                <w:sz w:val="22"/>
                <w:szCs w:val="22"/>
              </w:rPr>
              <w:t xml:space="preserve"> OPII</w:t>
            </w:r>
            <w:r w:rsidR="005E41AB">
              <w:rPr>
                <w:rFonts w:ascii="Arial Narrow" w:hAnsi="Arial Narrow"/>
                <w:color w:val="auto"/>
                <w:sz w:val="22"/>
                <w:szCs w:val="22"/>
              </w:rPr>
              <w:t xml:space="preserve"> </w:t>
            </w:r>
            <w:r w:rsidR="00C30D27">
              <w:rPr>
                <w:rFonts w:ascii="Arial Narrow" w:hAnsi="Arial Narrow"/>
                <w:sz w:val="22"/>
                <w:szCs w:val="22"/>
              </w:rPr>
              <w:t xml:space="preserve">- </w:t>
            </w:r>
            <w:hyperlink r:id="rId13" w:history="1">
              <w:r w:rsidR="00C30D27">
                <w:rPr>
                  <w:rStyle w:val="Hypertextovprepojenie"/>
                  <w:rFonts w:ascii="Arial Narrow" w:hAnsi="Arial Narrow"/>
                  <w:sz w:val="22"/>
                  <w:szCs w:val="22"/>
                </w:rPr>
                <w:t>www.opii.gov.sk</w:t>
              </w:r>
            </w:hyperlink>
            <w:r w:rsidRPr="00DF6198">
              <w:rPr>
                <w:rFonts w:ascii="Arial Narrow" w:hAnsi="Arial Narrow"/>
                <w:color w:val="auto"/>
                <w:sz w:val="22"/>
                <w:szCs w:val="22"/>
              </w:rPr>
              <w:t>.</w:t>
            </w:r>
          </w:p>
        </w:tc>
      </w:tr>
      <w:tr w:rsidR="00D45093" w:rsidRPr="00954355" w14:paraId="613691CB" w14:textId="77777777" w:rsidTr="00475F5F">
        <w:trPr>
          <w:trHeight w:val="20"/>
        </w:trPr>
        <w:tc>
          <w:tcPr>
            <w:tcW w:w="674" w:type="dxa"/>
            <w:shd w:val="clear" w:color="auto" w:fill="D9D9D9" w:themeFill="background1" w:themeFillShade="D9"/>
          </w:tcPr>
          <w:p w14:paraId="3AF6411A" w14:textId="273926A8" w:rsidR="00D45093" w:rsidRPr="00F61671" w:rsidRDefault="00D45093" w:rsidP="0055039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D45093" w:rsidRPr="00F1589B" w:rsidRDefault="00D45093" w:rsidP="002955AB">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53E5211A" w:rsidR="00D45093" w:rsidRPr="00D45093" w:rsidRDefault="00D45093" w:rsidP="00C30D27">
            <w:pPr>
              <w:spacing w:before="120" w:after="0" w:line="240" w:lineRule="auto"/>
              <w:jc w:val="both"/>
              <w:rPr>
                <w:rFonts w:ascii="Arial Narrow" w:hAnsi="Arial Narrow"/>
              </w:rPr>
            </w:pPr>
            <w:r>
              <w:rPr>
                <w:rFonts w:ascii="Arial Narrow" w:hAnsi="Arial Narrow"/>
              </w:rPr>
              <w:t xml:space="preserve">Výstupy/výsledky projektu, ktoré majú byť dosiahnuté realizáciou aktivít projektu musia byť kvantifikované prostredníctvom merateľných ukazovateľov definovaných v Prílohe </w:t>
            </w:r>
            <w:r w:rsidR="00A76B0A">
              <w:rPr>
                <w:rFonts w:ascii="Arial Narrow" w:hAnsi="Arial Narrow"/>
              </w:rPr>
              <w:t xml:space="preserve">2 </w:t>
            </w:r>
            <w:r>
              <w:rPr>
                <w:rFonts w:ascii="Arial Narrow" w:hAnsi="Arial Narrow"/>
              </w:rPr>
              <w:t xml:space="preserve">Príručky pre žiadateľa, ktorá je </w:t>
            </w:r>
            <w:r w:rsidR="009678A6" w:rsidRPr="0000239A">
              <w:rPr>
                <w:rFonts w:ascii="Arial Narrow" w:hAnsi="Arial Narrow"/>
              </w:rPr>
              <w:t xml:space="preserve">prílohou tohto vyzvania. Dokument: „Prehľad ukazovateľov OPII 2014 – 2020 vrátane popisu metodiky stanovenia hodnôt ukazovateľov“ je zverejnený na webovom sídle RO OPII </w:t>
            </w:r>
            <w:hyperlink r:id="rId14" w:history="1">
              <w:r w:rsidR="009678A6" w:rsidRPr="00533C0E">
                <w:rPr>
                  <w:rStyle w:val="Hypertextovprepojenie"/>
                  <w:rFonts w:ascii="Arial Narrow" w:hAnsi="Arial Narrow"/>
                </w:rPr>
                <w:t>https://www.opii.gov.sk/metodicke-dokumenty/prehlad-ukazovatelov-opii</w:t>
              </w:r>
            </w:hyperlink>
            <w:r>
              <w:rPr>
                <w:rFonts w:ascii="Arial Narrow" w:hAnsi="Arial Narrow"/>
              </w:rPr>
              <w:t>.</w:t>
            </w:r>
          </w:p>
        </w:tc>
      </w:tr>
      <w:tr w:rsidR="00CE2A87" w:rsidRPr="00954355" w14:paraId="7CC8E22D" w14:textId="77777777" w:rsidTr="00475F5F">
        <w:trPr>
          <w:trHeight w:val="20"/>
        </w:trPr>
        <w:tc>
          <w:tcPr>
            <w:tcW w:w="674" w:type="dxa"/>
            <w:shd w:val="clear" w:color="auto" w:fill="D9D9D9" w:themeFill="background1" w:themeFillShade="D9"/>
          </w:tcPr>
          <w:p w14:paraId="0AE404D6" w14:textId="09608AAA" w:rsidR="00CE2A87" w:rsidRPr="005F7B3C" w:rsidRDefault="00CE2A87" w:rsidP="00BB4D30">
            <w:pPr>
              <w:pStyle w:val="Odsekzoznamu"/>
              <w:numPr>
                <w:ilvl w:val="0"/>
                <w:numId w:val="11"/>
              </w:numPr>
              <w:spacing w:before="120"/>
              <w:ind w:left="426"/>
              <w:rPr>
                <w:rFonts w:ascii="Arial Narrow" w:hAnsi="Arial Narrow" w:cstheme="minorHAnsi"/>
                <w:b/>
              </w:rPr>
            </w:pPr>
          </w:p>
        </w:tc>
        <w:tc>
          <w:tcPr>
            <w:tcW w:w="2511" w:type="dxa"/>
            <w:gridSpan w:val="2"/>
            <w:shd w:val="clear" w:color="auto" w:fill="D9D9D9" w:themeFill="background1" w:themeFillShade="D9"/>
          </w:tcPr>
          <w:p w14:paraId="6C912F10" w14:textId="77777777" w:rsidR="00CE2A87" w:rsidRPr="00DF6198" w:rsidRDefault="00CE2A87" w:rsidP="000A180B">
            <w:pPr>
              <w:pStyle w:val="Default"/>
              <w:spacing w:before="120"/>
              <w:rPr>
                <w:rFonts w:ascii="Arial Narrow" w:hAnsi="Arial Narrow" w:cs="Calibri"/>
                <w:b/>
                <w:color w:val="auto"/>
                <w:sz w:val="22"/>
                <w:szCs w:val="22"/>
              </w:rPr>
            </w:pPr>
            <w:r w:rsidRPr="00DF6198">
              <w:rPr>
                <w:rFonts w:ascii="Arial Narrow" w:hAnsi="Arial Narrow" w:cs="Calibri"/>
                <w:b/>
                <w:color w:val="auto"/>
                <w:sz w:val="22"/>
                <w:szCs w:val="22"/>
              </w:rPr>
              <w:t>Podmienka, že na verejné práce je vykonaná štátna expertíza</w:t>
            </w:r>
          </w:p>
          <w:p w14:paraId="689A2B47" w14:textId="5EA27186" w:rsidR="00CE2A87" w:rsidRPr="00F1589B" w:rsidRDefault="00CE2A87" w:rsidP="00106114">
            <w:pPr>
              <w:pStyle w:val="Default"/>
              <w:spacing w:before="120"/>
              <w:rPr>
                <w:rFonts w:ascii="Arial Narrow" w:hAnsi="Arial Narrow"/>
                <w:b/>
                <w:bCs/>
                <w:sz w:val="22"/>
                <w:szCs w:val="22"/>
              </w:rPr>
            </w:pPr>
          </w:p>
        </w:tc>
        <w:tc>
          <w:tcPr>
            <w:tcW w:w="6339" w:type="dxa"/>
            <w:gridSpan w:val="2"/>
          </w:tcPr>
          <w:p w14:paraId="7D7B4311" w14:textId="5BED3334" w:rsidR="00CE2A87" w:rsidRPr="00DF6198" w:rsidRDefault="009F1AF1" w:rsidP="009F1AF1">
            <w:pPr>
              <w:pStyle w:val="Default"/>
              <w:spacing w:before="120"/>
              <w:jc w:val="both"/>
              <w:rPr>
                <w:rFonts w:ascii="Arial Narrow" w:hAnsi="Arial Narrow"/>
                <w:color w:val="FF0000"/>
                <w:sz w:val="22"/>
                <w:szCs w:val="22"/>
                <w:highlight w:val="yellow"/>
              </w:rPr>
            </w:pPr>
            <w:r>
              <w:rPr>
                <w:rFonts w:ascii="Arial Narrow" w:hAnsi="Arial Narrow" w:cs="Calibri"/>
                <w:color w:val="auto"/>
                <w:sz w:val="22"/>
                <w:szCs w:val="22"/>
              </w:rPr>
              <w:t xml:space="preserve">K </w:t>
            </w:r>
            <w:r w:rsidR="00CE2A87" w:rsidRPr="009F1AF1">
              <w:rPr>
                <w:rFonts w:ascii="Arial Narrow" w:hAnsi="Arial Narrow" w:cs="Calibri"/>
                <w:color w:val="auto"/>
                <w:sz w:val="22"/>
                <w:szCs w:val="22"/>
              </w:rPr>
              <w:t>verejn</w:t>
            </w:r>
            <w:r>
              <w:rPr>
                <w:rFonts w:ascii="Arial Narrow" w:hAnsi="Arial Narrow" w:cs="Calibri"/>
                <w:color w:val="auto"/>
                <w:sz w:val="22"/>
                <w:szCs w:val="22"/>
              </w:rPr>
              <w:t>ej</w:t>
            </w:r>
            <w:r w:rsidR="00CE2A87" w:rsidRPr="009F1AF1">
              <w:rPr>
                <w:rFonts w:ascii="Arial Narrow" w:hAnsi="Arial Narrow" w:cs="Calibri"/>
                <w:color w:val="auto"/>
                <w:sz w:val="22"/>
                <w:szCs w:val="22"/>
              </w:rPr>
              <w:t xml:space="preserve"> prác</w:t>
            </w:r>
            <w:r>
              <w:rPr>
                <w:rFonts w:ascii="Arial Narrow" w:hAnsi="Arial Narrow" w:cs="Calibri"/>
                <w:color w:val="auto"/>
                <w:sz w:val="22"/>
                <w:szCs w:val="22"/>
              </w:rPr>
              <w:t>i</w:t>
            </w:r>
            <w:r w:rsidR="00CE2A87" w:rsidRPr="009F1AF1">
              <w:rPr>
                <w:rFonts w:ascii="Arial Narrow" w:hAnsi="Arial Narrow" w:cs="Calibri"/>
                <w:color w:val="auto"/>
                <w:sz w:val="22"/>
                <w:szCs w:val="22"/>
              </w:rPr>
              <w:t xml:space="preserve"> v zmysle zákona č. 254/1998 Z. z. o verejných prácach </w:t>
            </w:r>
            <w:proofErr w:type="spellStart"/>
            <w:r w:rsidR="00CE2A87" w:rsidRPr="009F1AF1">
              <w:rPr>
                <w:rFonts w:ascii="Arial Narrow" w:hAnsi="Arial Narrow" w:cs="Calibri"/>
                <w:color w:val="auto"/>
                <w:sz w:val="22"/>
                <w:szCs w:val="22"/>
              </w:rPr>
              <w:t>v.z.n.p</w:t>
            </w:r>
            <w:proofErr w:type="spellEnd"/>
            <w:r w:rsidR="00CE2A87" w:rsidRPr="009F1AF1">
              <w:rPr>
                <w:rFonts w:ascii="Arial Narrow" w:hAnsi="Arial Narrow" w:cs="Calibri"/>
                <w:color w:val="auto"/>
                <w:sz w:val="22"/>
                <w:szCs w:val="22"/>
              </w:rPr>
              <w:t xml:space="preserve">., </w:t>
            </w:r>
            <w:r>
              <w:rPr>
                <w:rFonts w:ascii="Arial Narrow" w:hAnsi="Arial Narrow" w:cs="Calibri"/>
                <w:color w:val="auto"/>
                <w:sz w:val="22"/>
                <w:szCs w:val="22"/>
              </w:rPr>
              <w:t>musí byť predložený</w:t>
            </w:r>
            <w:r w:rsidR="00CE2A87" w:rsidRPr="009F1AF1">
              <w:rPr>
                <w:rFonts w:ascii="Arial Narrow" w:hAnsi="Arial Narrow" w:cs="Calibri"/>
                <w:color w:val="auto"/>
                <w:sz w:val="22"/>
                <w:szCs w:val="22"/>
              </w:rPr>
              <w:t xml:space="preserve"> protokol o vykonaní štátnej expertízy spolu s aktualizáciou údajov expertízy do cenovej úrovne aktuálneho roka. Žiadateľ predloží aj presný prepočet s informáciou, odkiaľ čerpal údaje k prepočtu. </w:t>
            </w:r>
          </w:p>
        </w:tc>
      </w:tr>
      <w:tr w:rsidR="002D4CDC" w:rsidRPr="00954355" w14:paraId="5CC4CA7F" w14:textId="77777777" w:rsidTr="00475F5F">
        <w:trPr>
          <w:trHeight w:val="20"/>
        </w:trPr>
        <w:tc>
          <w:tcPr>
            <w:tcW w:w="674" w:type="dxa"/>
            <w:shd w:val="clear" w:color="auto" w:fill="D9D9D9" w:themeFill="background1" w:themeFillShade="D9"/>
          </w:tcPr>
          <w:p w14:paraId="76FC2F2F" w14:textId="554D434A" w:rsidR="002D4CDC" w:rsidRPr="00FC3D73" w:rsidRDefault="002D4CDC" w:rsidP="00BB4D30">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AB0660" w14:textId="5B5B4366" w:rsidR="002D4CDC" w:rsidRPr="00DF6198" w:rsidRDefault="002D4CDC" w:rsidP="002D4CDC">
            <w:pPr>
              <w:pStyle w:val="Default"/>
              <w:spacing w:before="120"/>
              <w:rPr>
                <w:rFonts w:ascii="Arial Narrow" w:hAnsi="Arial Narrow" w:cs="Calibri"/>
                <w:b/>
                <w:color w:val="auto"/>
                <w:sz w:val="22"/>
                <w:szCs w:val="22"/>
              </w:rPr>
            </w:pPr>
            <w:r w:rsidRPr="003F0C5D">
              <w:rPr>
                <w:rFonts w:ascii="Arial Narrow" w:hAnsi="Arial Narrow"/>
                <w:b/>
                <w:bCs/>
                <w:color w:val="auto"/>
                <w:sz w:val="22"/>
                <w:szCs w:val="22"/>
              </w:rPr>
              <w:t>Podmienka, že pre stavby dopravnej infraštruktúry je vykonaná rezortná expertíza</w:t>
            </w:r>
          </w:p>
        </w:tc>
        <w:tc>
          <w:tcPr>
            <w:tcW w:w="6339" w:type="dxa"/>
            <w:gridSpan w:val="2"/>
          </w:tcPr>
          <w:p w14:paraId="132064B9" w14:textId="43D5C8BC" w:rsidR="002D4CDC" w:rsidRPr="00440C6B" w:rsidRDefault="002D4CDC" w:rsidP="007F6902">
            <w:pPr>
              <w:pStyle w:val="Default"/>
              <w:spacing w:before="120"/>
              <w:jc w:val="both"/>
              <w:rPr>
                <w:rFonts w:ascii="Arial Narrow" w:hAnsi="Arial Narrow" w:cs="Calibri"/>
                <w:color w:val="auto"/>
                <w:sz w:val="22"/>
                <w:szCs w:val="22"/>
              </w:rPr>
            </w:pPr>
            <w:r w:rsidRPr="00440C6B">
              <w:rPr>
                <w:rFonts w:ascii="Arial Narrow" w:hAnsi="Arial Narrow" w:cs="Calibri"/>
                <w:color w:val="auto"/>
                <w:sz w:val="22"/>
                <w:szCs w:val="22"/>
              </w:rPr>
              <w:t xml:space="preserve">K stavbám dopravnej infraštruktúry v pôsobnosti MDV SR, ktorých celková cena je nižšia ako cena uvedená v § 9 ods. 7 zákona č. 254/1998 Z. z. o verejných prácach </w:t>
            </w:r>
            <w:proofErr w:type="spellStart"/>
            <w:r w:rsidRPr="00440C6B">
              <w:rPr>
                <w:rFonts w:ascii="Arial Narrow" w:hAnsi="Arial Narrow" w:cs="Calibri"/>
                <w:color w:val="auto"/>
                <w:sz w:val="22"/>
                <w:szCs w:val="22"/>
              </w:rPr>
              <w:t>v.z.n.p</w:t>
            </w:r>
            <w:proofErr w:type="spellEnd"/>
            <w:r w:rsidRPr="00440C6B">
              <w:rPr>
                <w:rFonts w:ascii="Arial Narrow" w:hAnsi="Arial Narrow" w:cs="Calibri"/>
                <w:color w:val="auto"/>
                <w:sz w:val="22"/>
                <w:szCs w:val="22"/>
              </w:rPr>
              <w:t>. žiadateľ predkladá protokol o vykonaní rezortnej expertízy vypracovaný v zmysle Metodického pokynu MDV SR č. 11/2013 na vykonávanie expertíznych činností</w:t>
            </w:r>
            <w:r w:rsidRPr="00440C6B">
              <w:rPr>
                <w:rStyle w:val="Odkaznapoznmkupodiarou"/>
                <w:rFonts w:ascii="Arial Narrow" w:hAnsi="Arial Narrow"/>
                <w:i/>
                <w:color w:val="auto"/>
                <w:sz w:val="22"/>
                <w:szCs w:val="22"/>
              </w:rPr>
              <w:footnoteReference w:id="5"/>
            </w:r>
            <w:r w:rsidRPr="00440C6B">
              <w:rPr>
                <w:rFonts w:ascii="Arial Narrow" w:hAnsi="Arial Narrow" w:cs="Calibri"/>
                <w:color w:val="auto"/>
                <w:sz w:val="22"/>
                <w:szCs w:val="22"/>
              </w:rPr>
              <w:t>, spolu s aktualizáciou údajov expertízy do cenovej úrovne aktuálneho roka. Žiadateľ predloží aj presný prepočet s informáciou odkiaľ čerpal údaje k prepočtu</w:t>
            </w:r>
          </w:p>
        </w:tc>
      </w:tr>
      <w:tr w:rsidR="00666268" w:rsidRPr="00954355" w14:paraId="1D7135E8" w14:textId="77777777" w:rsidTr="00475F5F">
        <w:trPr>
          <w:trHeight w:val="20"/>
        </w:trPr>
        <w:tc>
          <w:tcPr>
            <w:tcW w:w="674" w:type="dxa"/>
            <w:shd w:val="clear" w:color="auto" w:fill="D9D9D9" w:themeFill="background1" w:themeFillShade="D9"/>
          </w:tcPr>
          <w:p w14:paraId="40F090FF" w14:textId="0620CA92" w:rsidR="00666268" w:rsidRDefault="00666268" w:rsidP="00BB4D30">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7F76A97" w14:textId="09F21A3E" w:rsidR="00666268" w:rsidRPr="00CD681F" w:rsidRDefault="00666268" w:rsidP="00666268">
            <w:pPr>
              <w:pStyle w:val="Default"/>
              <w:spacing w:before="120"/>
              <w:rPr>
                <w:rFonts w:ascii="Arial Narrow" w:hAnsi="Arial Narrow"/>
                <w:b/>
                <w:bCs/>
                <w:color w:val="auto"/>
                <w:sz w:val="22"/>
                <w:szCs w:val="22"/>
              </w:rPr>
            </w:pPr>
            <w:r w:rsidRPr="005F7B3C">
              <w:rPr>
                <w:rFonts w:ascii="Arial Narrow" w:hAnsi="Arial Narrow" w:cs="Times New Roman"/>
                <w:b/>
                <w:sz w:val="22"/>
                <w:szCs w:val="22"/>
              </w:rPr>
              <w:t>Podmienka, že žiadateľ má vypracovanú štúdiu realizovateľnosti</w:t>
            </w:r>
          </w:p>
        </w:tc>
        <w:tc>
          <w:tcPr>
            <w:tcW w:w="6339" w:type="dxa"/>
            <w:gridSpan w:val="2"/>
          </w:tcPr>
          <w:p w14:paraId="19C10889" w14:textId="3307E968" w:rsidR="00666268" w:rsidRPr="00440C6B" w:rsidRDefault="00666268" w:rsidP="00666268">
            <w:pPr>
              <w:pStyle w:val="Default"/>
              <w:spacing w:before="120"/>
              <w:jc w:val="both"/>
              <w:rPr>
                <w:rFonts w:ascii="Arial Narrow" w:hAnsi="Arial Narrow" w:cs="Calibri"/>
                <w:color w:val="auto"/>
                <w:sz w:val="22"/>
                <w:szCs w:val="22"/>
              </w:rPr>
            </w:pPr>
            <w:r w:rsidRPr="00440C6B">
              <w:rPr>
                <w:rFonts w:ascii="Arial Narrow" w:hAnsi="Arial Narrow"/>
                <w:sz w:val="22"/>
                <w:szCs w:val="22"/>
                <w:u w:val="single"/>
              </w:rPr>
              <w:t>Žiadateľ predloží</w:t>
            </w:r>
            <w:r w:rsidRPr="009A46D3">
              <w:rPr>
                <w:rFonts w:ascii="Arial Narrow" w:hAnsi="Arial Narrow"/>
                <w:sz w:val="22"/>
                <w:szCs w:val="22"/>
              </w:rPr>
              <w:t xml:space="preserve"> </w:t>
            </w:r>
            <w:r w:rsidRPr="00440C6B">
              <w:rPr>
                <w:rFonts w:ascii="Arial Narrow" w:hAnsi="Arial Narrow"/>
                <w:sz w:val="22"/>
                <w:szCs w:val="22"/>
              </w:rPr>
              <w:t>Štúdiu realizov</w:t>
            </w:r>
            <w:r w:rsidRPr="00440C6B">
              <w:rPr>
                <w:rFonts w:ascii="Arial Narrow" w:hAnsi="Arial Narrow" w:cs="Times New Roman"/>
                <w:color w:val="auto"/>
                <w:sz w:val="22"/>
                <w:szCs w:val="22"/>
                <w:lang w:eastAsia="en-US"/>
              </w:rPr>
              <w:t xml:space="preserve">ateľnosti projektu podľa príslušných ustanovení </w:t>
            </w:r>
            <w:r w:rsidR="009678A6" w:rsidRPr="009678A6">
              <w:rPr>
                <w:rFonts w:ascii="Arial Narrow" w:hAnsi="Arial Narrow" w:cs="Times New Roman"/>
                <w:color w:val="auto"/>
                <w:sz w:val="22"/>
                <w:szCs w:val="22"/>
                <w:lang w:eastAsia="en-US"/>
              </w:rPr>
              <w:t>Metodického rámca pre vypracovanie štúdie uskutočniteľnosti</w:t>
            </w:r>
            <w:r w:rsidRPr="00440C6B">
              <w:rPr>
                <w:rFonts w:ascii="Arial Narrow" w:hAnsi="Arial Narrow" w:cs="Times New Roman"/>
                <w:color w:val="auto"/>
                <w:sz w:val="22"/>
                <w:szCs w:val="22"/>
                <w:lang w:eastAsia="en-US"/>
              </w:rPr>
              <w:t>.</w:t>
            </w:r>
          </w:p>
        </w:tc>
      </w:tr>
      <w:tr w:rsidR="00BD5BE0" w:rsidRPr="00954355" w14:paraId="3C25A309" w14:textId="77777777" w:rsidTr="00475F5F">
        <w:trPr>
          <w:trHeight w:val="20"/>
          <w:ins w:id="28" w:author="GC" w:date="2019-12-12T14:19:00Z"/>
        </w:trPr>
        <w:tc>
          <w:tcPr>
            <w:tcW w:w="674" w:type="dxa"/>
            <w:shd w:val="clear" w:color="auto" w:fill="D9D9D9" w:themeFill="background1" w:themeFillShade="D9"/>
          </w:tcPr>
          <w:p w14:paraId="12016B8A" w14:textId="77777777" w:rsidR="00BD5BE0" w:rsidRDefault="00BD5BE0" w:rsidP="00BB4D30">
            <w:pPr>
              <w:pStyle w:val="Odsekzoznamu"/>
              <w:numPr>
                <w:ilvl w:val="0"/>
                <w:numId w:val="11"/>
              </w:numPr>
              <w:spacing w:before="120"/>
              <w:ind w:left="426"/>
              <w:jc w:val="center"/>
              <w:rPr>
                <w:ins w:id="29" w:author="GC" w:date="2019-12-12T14:19:00Z"/>
                <w:rFonts w:ascii="Arial Narrow" w:hAnsi="Arial Narrow" w:cstheme="minorHAnsi"/>
                <w:b/>
              </w:rPr>
            </w:pPr>
          </w:p>
        </w:tc>
        <w:tc>
          <w:tcPr>
            <w:tcW w:w="2511" w:type="dxa"/>
            <w:gridSpan w:val="2"/>
            <w:shd w:val="clear" w:color="auto" w:fill="D9D9D9" w:themeFill="background1" w:themeFillShade="D9"/>
          </w:tcPr>
          <w:p w14:paraId="5B874A6C" w14:textId="745BA81E" w:rsidR="00BD5BE0" w:rsidRPr="005F7B3C" w:rsidRDefault="00BD5BE0" w:rsidP="00666268">
            <w:pPr>
              <w:pStyle w:val="Default"/>
              <w:spacing w:before="120"/>
              <w:rPr>
                <w:ins w:id="30" w:author="GC" w:date="2019-12-12T14:19:00Z"/>
                <w:rFonts w:ascii="Arial Narrow" w:hAnsi="Arial Narrow" w:cs="Times New Roman"/>
                <w:b/>
                <w:sz w:val="22"/>
                <w:szCs w:val="22"/>
              </w:rPr>
            </w:pPr>
            <w:ins w:id="31" w:author="GC" w:date="2019-12-12T14:20:00Z">
              <w:r w:rsidRPr="00BD5BE0">
                <w:rPr>
                  <w:rFonts w:ascii="Arial Narrow" w:hAnsi="Arial Narrow" w:cs="Times New Roman"/>
                  <w:b/>
                  <w:sz w:val="22"/>
                  <w:szCs w:val="22"/>
                </w:rPr>
                <w:t>Osobitná podmienka pre žiadateľa realizujúceho veľký projekt</w:t>
              </w:r>
            </w:ins>
          </w:p>
        </w:tc>
        <w:tc>
          <w:tcPr>
            <w:tcW w:w="6339" w:type="dxa"/>
            <w:gridSpan w:val="2"/>
          </w:tcPr>
          <w:p w14:paraId="703F0166" w14:textId="781121CF" w:rsidR="00BD5BE0" w:rsidRPr="00BD5BE0" w:rsidRDefault="00BD5BE0" w:rsidP="00666268">
            <w:pPr>
              <w:pStyle w:val="Default"/>
              <w:spacing w:before="120"/>
              <w:jc w:val="both"/>
              <w:rPr>
                <w:ins w:id="32" w:author="GC" w:date="2019-12-12T14:19:00Z"/>
                <w:rFonts w:ascii="Arial Narrow" w:hAnsi="Arial Narrow"/>
                <w:sz w:val="22"/>
                <w:szCs w:val="22"/>
                <w:rPrChange w:id="33" w:author="GC" w:date="2019-12-12T14:20:00Z">
                  <w:rPr>
                    <w:ins w:id="34" w:author="GC" w:date="2019-12-12T14:19:00Z"/>
                    <w:rFonts w:ascii="Arial Narrow" w:hAnsi="Arial Narrow"/>
                    <w:sz w:val="22"/>
                    <w:szCs w:val="22"/>
                    <w:u w:val="single"/>
                  </w:rPr>
                </w:rPrChange>
              </w:rPr>
            </w:pPr>
            <w:ins w:id="35" w:author="GC" w:date="2019-12-12T14:20:00Z">
              <w:r w:rsidRPr="00BD5BE0">
                <w:rPr>
                  <w:rFonts w:ascii="Arial Narrow" w:hAnsi="Arial Narrow"/>
                  <w:sz w:val="22"/>
                  <w:szCs w:val="22"/>
                  <w:rPrChange w:id="36" w:author="GC" w:date="2019-12-12T14:20:00Z">
                    <w:rPr>
                      <w:rFonts w:ascii="Arial Narrow" w:hAnsi="Arial Narrow"/>
                      <w:sz w:val="22"/>
                      <w:szCs w:val="22"/>
                      <w:u w:val="single"/>
                    </w:rPr>
                  </w:rPrChange>
                </w:rPr>
                <w:t>Nevyhnutnou podmienkou pre priznanie NFP je, aby žiadateľ predložil aj prílohu relevantnú pre veľký projekt.</w:t>
              </w:r>
            </w:ins>
          </w:p>
        </w:tc>
      </w:tr>
      <w:tr w:rsidR="00BD5BE0" w:rsidRPr="00954355" w14:paraId="7EB3231F" w14:textId="77777777" w:rsidTr="00475F5F">
        <w:trPr>
          <w:trHeight w:val="20"/>
          <w:ins w:id="37" w:author="GC" w:date="2019-12-12T14:20:00Z"/>
        </w:trPr>
        <w:tc>
          <w:tcPr>
            <w:tcW w:w="674" w:type="dxa"/>
            <w:shd w:val="clear" w:color="auto" w:fill="D9D9D9" w:themeFill="background1" w:themeFillShade="D9"/>
          </w:tcPr>
          <w:p w14:paraId="5D316BB6" w14:textId="77777777" w:rsidR="00BD5BE0" w:rsidRDefault="00BD5BE0" w:rsidP="00BB4D30">
            <w:pPr>
              <w:pStyle w:val="Odsekzoznamu"/>
              <w:numPr>
                <w:ilvl w:val="0"/>
                <w:numId w:val="11"/>
              </w:numPr>
              <w:spacing w:before="120"/>
              <w:ind w:left="426"/>
              <w:jc w:val="center"/>
              <w:rPr>
                <w:ins w:id="38" w:author="GC" w:date="2019-12-12T14:20:00Z"/>
                <w:rFonts w:ascii="Arial Narrow" w:hAnsi="Arial Narrow" w:cstheme="minorHAnsi"/>
                <w:b/>
              </w:rPr>
            </w:pPr>
          </w:p>
        </w:tc>
        <w:tc>
          <w:tcPr>
            <w:tcW w:w="2511" w:type="dxa"/>
            <w:gridSpan w:val="2"/>
            <w:shd w:val="clear" w:color="auto" w:fill="D9D9D9" w:themeFill="background1" w:themeFillShade="D9"/>
          </w:tcPr>
          <w:p w14:paraId="4BFE1B21" w14:textId="546D5A2E" w:rsidR="00BD5BE0" w:rsidRPr="005F7B3C" w:rsidRDefault="00BD5BE0" w:rsidP="00666268">
            <w:pPr>
              <w:pStyle w:val="Default"/>
              <w:spacing w:before="120"/>
              <w:rPr>
                <w:ins w:id="39" w:author="GC" w:date="2019-12-12T14:20:00Z"/>
                <w:rFonts w:ascii="Arial Narrow" w:hAnsi="Arial Narrow" w:cs="Times New Roman"/>
                <w:b/>
                <w:sz w:val="22"/>
                <w:szCs w:val="22"/>
              </w:rPr>
            </w:pPr>
            <w:ins w:id="40" w:author="GC" w:date="2019-12-12T14:20:00Z">
              <w:r w:rsidRPr="00BD5BE0">
                <w:rPr>
                  <w:rFonts w:ascii="Arial Narrow" w:hAnsi="Arial Narrow" w:cs="Times New Roman"/>
                  <w:b/>
                  <w:sz w:val="22"/>
                  <w:szCs w:val="22"/>
                </w:rPr>
                <w:t xml:space="preserve">Podmienka, že k veľkému projektu sú vydané JASPERS </w:t>
              </w:r>
              <w:proofErr w:type="spellStart"/>
              <w:r w:rsidRPr="00BD5BE0">
                <w:rPr>
                  <w:rFonts w:ascii="Arial Narrow" w:hAnsi="Arial Narrow" w:cs="Times New Roman"/>
                  <w:b/>
                  <w:sz w:val="22"/>
                  <w:szCs w:val="22"/>
                </w:rPr>
                <w:t>Action</w:t>
              </w:r>
              <w:proofErr w:type="spellEnd"/>
              <w:r w:rsidRPr="00BD5BE0">
                <w:rPr>
                  <w:rFonts w:ascii="Arial Narrow" w:hAnsi="Arial Narrow" w:cs="Times New Roman"/>
                  <w:b/>
                  <w:sz w:val="22"/>
                  <w:szCs w:val="22"/>
                </w:rPr>
                <w:t xml:space="preserve"> </w:t>
              </w:r>
              <w:proofErr w:type="spellStart"/>
              <w:r w:rsidRPr="00BD5BE0">
                <w:rPr>
                  <w:rFonts w:ascii="Arial Narrow" w:hAnsi="Arial Narrow" w:cs="Times New Roman"/>
                  <w:b/>
                  <w:sz w:val="22"/>
                  <w:szCs w:val="22"/>
                </w:rPr>
                <w:t>Completion</w:t>
              </w:r>
              <w:proofErr w:type="spellEnd"/>
              <w:r w:rsidRPr="00BD5BE0">
                <w:rPr>
                  <w:rFonts w:ascii="Arial Narrow" w:hAnsi="Arial Narrow" w:cs="Times New Roman"/>
                  <w:b/>
                  <w:sz w:val="22"/>
                  <w:szCs w:val="22"/>
                </w:rPr>
                <w:t xml:space="preserve"> Note a Kontrola súladu z posúdenia vplyvov navrhovanej činnosti</w:t>
              </w:r>
            </w:ins>
          </w:p>
        </w:tc>
        <w:tc>
          <w:tcPr>
            <w:tcW w:w="6339" w:type="dxa"/>
            <w:gridSpan w:val="2"/>
          </w:tcPr>
          <w:p w14:paraId="6E639E0C" w14:textId="14C637B6" w:rsidR="00BD5BE0" w:rsidRPr="00BD5BE0" w:rsidRDefault="00BD5BE0" w:rsidP="00666268">
            <w:pPr>
              <w:pStyle w:val="Default"/>
              <w:spacing w:before="120"/>
              <w:jc w:val="both"/>
              <w:rPr>
                <w:ins w:id="41" w:author="GC" w:date="2019-12-12T14:20:00Z"/>
                <w:rFonts w:ascii="Arial Narrow" w:hAnsi="Arial Narrow"/>
                <w:sz w:val="22"/>
                <w:szCs w:val="22"/>
                <w:rPrChange w:id="42" w:author="GC" w:date="2019-12-12T14:21:00Z">
                  <w:rPr>
                    <w:ins w:id="43" w:author="GC" w:date="2019-12-12T14:20:00Z"/>
                    <w:rFonts w:ascii="Arial Narrow" w:hAnsi="Arial Narrow"/>
                    <w:sz w:val="22"/>
                    <w:szCs w:val="22"/>
                    <w:u w:val="single"/>
                  </w:rPr>
                </w:rPrChange>
              </w:rPr>
            </w:pPr>
            <w:ins w:id="44" w:author="GC" w:date="2019-12-12T14:21:00Z">
              <w:r w:rsidRPr="00BD5BE0">
                <w:rPr>
                  <w:rFonts w:ascii="Arial Narrow" w:hAnsi="Arial Narrow"/>
                  <w:sz w:val="22"/>
                  <w:szCs w:val="22"/>
                  <w:rPrChange w:id="45" w:author="GC" w:date="2019-12-12T14:21:00Z">
                    <w:rPr>
                      <w:rFonts w:ascii="Arial Narrow" w:hAnsi="Arial Narrow"/>
                      <w:sz w:val="22"/>
                      <w:szCs w:val="22"/>
                      <w:u w:val="single"/>
                    </w:rPr>
                  </w:rPrChange>
                </w:rPr>
                <w:t xml:space="preserve">Nevyhnutnou podmienkou pre priznanie NFP je, aby žiadateľ pred predložením ŽoNFP pre veľký projekt preukázal existenciu </w:t>
              </w:r>
              <w:proofErr w:type="spellStart"/>
              <w:r w:rsidRPr="00BD5BE0">
                <w:rPr>
                  <w:rFonts w:ascii="Arial Narrow" w:hAnsi="Arial Narrow"/>
                  <w:sz w:val="22"/>
                  <w:szCs w:val="22"/>
                  <w:rPrChange w:id="46" w:author="GC" w:date="2019-12-12T14:21:00Z">
                    <w:rPr>
                      <w:rFonts w:ascii="Arial Narrow" w:hAnsi="Arial Narrow"/>
                      <w:sz w:val="22"/>
                      <w:szCs w:val="22"/>
                      <w:u w:val="single"/>
                    </w:rPr>
                  </w:rPrChange>
                </w:rPr>
                <w:t>Action</w:t>
              </w:r>
              <w:proofErr w:type="spellEnd"/>
              <w:r w:rsidRPr="00BD5BE0">
                <w:rPr>
                  <w:rFonts w:ascii="Arial Narrow" w:hAnsi="Arial Narrow"/>
                  <w:sz w:val="22"/>
                  <w:szCs w:val="22"/>
                  <w:rPrChange w:id="47" w:author="GC" w:date="2019-12-12T14:21:00Z">
                    <w:rPr>
                      <w:rFonts w:ascii="Arial Narrow" w:hAnsi="Arial Narrow"/>
                      <w:sz w:val="22"/>
                      <w:szCs w:val="22"/>
                      <w:u w:val="single"/>
                    </w:rPr>
                  </w:rPrChange>
                </w:rPr>
                <w:t xml:space="preserve"> </w:t>
              </w:r>
              <w:proofErr w:type="spellStart"/>
              <w:r w:rsidRPr="00BD5BE0">
                <w:rPr>
                  <w:rFonts w:ascii="Arial Narrow" w:hAnsi="Arial Narrow"/>
                  <w:sz w:val="22"/>
                  <w:szCs w:val="22"/>
                  <w:rPrChange w:id="48" w:author="GC" w:date="2019-12-12T14:21:00Z">
                    <w:rPr>
                      <w:rFonts w:ascii="Arial Narrow" w:hAnsi="Arial Narrow"/>
                      <w:sz w:val="22"/>
                      <w:szCs w:val="22"/>
                      <w:u w:val="single"/>
                    </w:rPr>
                  </w:rPrChange>
                </w:rPr>
                <w:t>Completion</w:t>
              </w:r>
              <w:proofErr w:type="spellEnd"/>
              <w:r w:rsidRPr="00BD5BE0">
                <w:rPr>
                  <w:rFonts w:ascii="Arial Narrow" w:hAnsi="Arial Narrow"/>
                  <w:sz w:val="22"/>
                  <w:szCs w:val="22"/>
                  <w:rPrChange w:id="49" w:author="GC" w:date="2019-12-12T14:21:00Z">
                    <w:rPr>
                      <w:rFonts w:ascii="Arial Narrow" w:hAnsi="Arial Narrow"/>
                      <w:sz w:val="22"/>
                      <w:szCs w:val="22"/>
                      <w:u w:val="single"/>
                    </w:rPr>
                  </w:rPrChange>
                </w:rPr>
                <w:t xml:space="preserve"> Note - súhlasné stanovisko JASPERS a záverečného stanoviska z Kontroly súladu z posúdenia vplyvov navrhovanej činnosti.</w:t>
              </w:r>
            </w:ins>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5503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E168741"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1. Administratívne overenie</w:t>
            </w:r>
            <w:r w:rsidR="00440C6B">
              <w:rPr>
                <w:rFonts w:ascii="Arial Narrow" w:hAnsi="Arial Narrow" w:cs="Arial"/>
                <w:color w:val="000000"/>
                <w:lang w:eastAsia="sk-SK"/>
              </w:rPr>
              <w:t>.</w:t>
            </w:r>
            <w:r w:rsidRPr="00327AD2">
              <w:rPr>
                <w:rFonts w:ascii="Arial Narrow" w:hAnsi="Arial Narrow" w:cs="Arial"/>
                <w:color w:val="000000"/>
                <w:lang w:eastAsia="sk-SK"/>
              </w:rPr>
              <w:t xml:space="preserve"> </w:t>
            </w:r>
          </w:p>
          <w:p w14:paraId="6FC15839" w14:textId="414FBBC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r w:rsidR="00440C6B">
              <w:rPr>
                <w:rFonts w:ascii="Arial Narrow" w:hAnsi="Arial Narrow" w:cs="Arial"/>
                <w:color w:val="000000"/>
                <w:lang w:eastAsia="sk-SK"/>
              </w:rPr>
              <w:t>.</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A5BA203"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0D1E50"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379C40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a) ktorému rozhodnutie o schválení ŽoNFP nadobudlo právoplatnosť</w:t>
            </w:r>
            <w:r w:rsidR="00CA2F1E">
              <w:rPr>
                <w:rStyle w:val="Odkaznapoznmkupodiarou"/>
                <w:rFonts w:ascii="Arial Narrow" w:hAnsi="Arial Narrow"/>
                <w:lang w:eastAsia="sk-SK"/>
              </w:rPr>
              <w:footnoteReference w:id="6"/>
            </w:r>
            <w:r w:rsidRPr="00D45093">
              <w:rPr>
                <w:rFonts w:ascii="Arial Narrow" w:hAnsi="Arial Narrow" w:cs="Arial"/>
                <w:lang w:eastAsia="sk-SK"/>
              </w:rPr>
              <w:t xml:space="preserve">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517FAB9C" w:rsidR="00327AD2" w:rsidRPr="00327AD2" w:rsidRDefault="00327AD2" w:rsidP="00240B15">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240B15">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453DCA4C" w14:textId="77777777" w:rsidR="00550394" w:rsidRDefault="00550394"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550394" w14:paraId="331022F7" w14:textId="77777777" w:rsidTr="00853D0F">
        <w:tc>
          <w:tcPr>
            <w:tcW w:w="9322" w:type="dxa"/>
            <w:tcBorders>
              <w:top w:val="single" w:sz="4" w:space="0" w:color="auto"/>
              <w:left w:val="single" w:sz="4" w:space="0" w:color="auto"/>
              <w:bottom w:val="single" w:sz="4" w:space="0" w:color="auto"/>
              <w:right w:val="single" w:sz="4" w:space="0" w:color="auto"/>
            </w:tcBorders>
            <w:shd w:val="clear" w:color="auto" w:fill="002060"/>
          </w:tcPr>
          <w:p w14:paraId="154FD7A2" w14:textId="23F4F7C1" w:rsidR="00550394" w:rsidRDefault="003B7158" w:rsidP="005503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550394" w14:paraId="26DEED48" w14:textId="77777777" w:rsidTr="00853D0F">
        <w:tc>
          <w:tcPr>
            <w:tcW w:w="9322" w:type="dxa"/>
            <w:tcBorders>
              <w:top w:val="single" w:sz="4" w:space="0" w:color="auto"/>
              <w:left w:val="single" w:sz="4" w:space="0" w:color="auto"/>
              <w:bottom w:val="single" w:sz="4" w:space="0" w:color="auto"/>
              <w:right w:val="single" w:sz="4" w:space="0" w:color="auto"/>
            </w:tcBorders>
            <w:shd w:val="clear" w:color="auto" w:fill="auto"/>
          </w:tcPr>
          <w:p w14:paraId="5F88CF39" w14:textId="77777777" w:rsidR="003B7158" w:rsidRPr="00E96265" w:rsidRDefault="003B7158" w:rsidP="003B7158">
            <w:pPr>
              <w:autoSpaceDE w:val="0"/>
              <w:autoSpaceDN w:val="0"/>
              <w:adjustRightInd w:val="0"/>
              <w:spacing w:before="120" w:after="0" w:line="240" w:lineRule="auto"/>
              <w:jc w:val="both"/>
              <w:rPr>
                <w:rFonts w:ascii="Arial Narrow" w:hAnsi="Arial Narrow" w:cs="Arial"/>
                <w:color w:val="000000"/>
              </w:rPr>
            </w:pPr>
            <w:r w:rsidRPr="00E96265">
              <w:rPr>
                <w:rFonts w:ascii="Arial Narrow" w:hAnsi="Arial Narrow" w:cs="Arial"/>
                <w:color w:val="000000"/>
              </w:rPr>
              <w:t xml:space="preserve">V prípade písomného vyzvania č. </w:t>
            </w:r>
            <w:r>
              <w:t xml:space="preserve"> </w:t>
            </w:r>
            <w:r w:rsidRPr="00026A3C">
              <w:rPr>
                <w:rFonts w:ascii="Arial Narrow" w:hAnsi="Arial Narrow" w:cs="Arial"/>
                <w:color w:val="000000"/>
              </w:rPr>
              <w:t xml:space="preserve">OPII-2016/1.1/ŽSR-4-VP </w:t>
            </w:r>
            <w:r w:rsidRPr="00E96265">
              <w:rPr>
                <w:rFonts w:ascii="Arial Narrow" w:hAnsi="Arial Narrow" w:cs="Arial"/>
                <w:color w:val="000000"/>
              </w:rPr>
              <w:t xml:space="preserve"> boli v rámci schváleného </w:t>
            </w:r>
            <w:r w:rsidRPr="002D1752">
              <w:rPr>
                <w:rFonts w:ascii="Arial Narrow" w:hAnsi="Arial Narrow" w:cs="Arial"/>
                <w:b/>
                <w:color w:val="000000"/>
              </w:rPr>
              <w:t>Harmonogramu vyzvaní OPII pre veľké projekty, národné projekty a projekty technickej pomoci na rok 2016, verzia 5</w:t>
            </w:r>
            <w:r w:rsidRPr="00E96265">
              <w:rPr>
                <w:rFonts w:ascii="Arial Narrow" w:hAnsi="Arial Narrow" w:cs="Arial"/>
                <w:color w:val="000000"/>
              </w:rPr>
              <w:t xml:space="preserve"> identifikované synergické a komplementárne účinky medzi nasledovnými špecifickými cieľmi:</w:t>
            </w:r>
          </w:p>
          <w:p w14:paraId="17610271" w14:textId="77777777" w:rsidR="003B7158" w:rsidRPr="00E96265" w:rsidRDefault="003B7158" w:rsidP="003B7158">
            <w:pPr>
              <w:autoSpaceDE w:val="0"/>
              <w:autoSpaceDN w:val="0"/>
              <w:adjustRightInd w:val="0"/>
              <w:spacing w:before="120" w:after="0" w:line="240" w:lineRule="auto"/>
              <w:contextualSpacing/>
              <w:jc w:val="both"/>
              <w:rPr>
                <w:rFonts w:ascii="Arial Narrow" w:hAnsi="Arial Narrow" w:cs="Arial"/>
                <w:color w:val="000000"/>
              </w:rPr>
            </w:pPr>
          </w:p>
          <w:p w14:paraId="7FA77985" w14:textId="77777777" w:rsidR="003B7158" w:rsidRPr="00E96265" w:rsidRDefault="003B7158" w:rsidP="003B7158">
            <w:pPr>
              <w:autoSpaceDE w:val="0"/>
              <w:autoSpaceDN w:val="0"/>
              <w:adjustRightInd w:val="0"/>
              <w:spacing w:before="120" w:after="0" w:line="240" w:lineRule="auto"/>
              <w:contextualSpacing/>
              <w:jc w:val="both"/>
              <w:rPr>
                <w:rFonts w:ascii="Arial Narrow" w:hAnsi="Arial Narrow" w:cs="Arial"/>
                <w:b/>
                <w:color w:val="000000"/>
              </w:rPr>
            </w:pPr>
            <w:r w:rsidRPr="00E96265">
              <w:rPr>
                <w:rFonts w:ascii="Arial Narrow" w:hAnsi="Arial Narrow" w:cs="Arial"/>
                <w:b/>
                <w:color w:val="000000"/>
                <w:u w:val="single"/>
              </w:rPr>
              <w:t>Operačný program:</w:t>
            </w:r>
            <w:r w:rsidRPr="00E96265">
              <w:rPr>
                <w:rFonts w:ascii="Arial Narrow" w:hAnsi="Arial Narrow" w:cs="Arial"/>
                <w:b/>
                <w:color w:val="000000"/>
              </w:rPr>
              <w:tab/>
            </w:r>
            <w:proofErr w:type="spellStart"/>
            <w:r w:rsidRPr="00E96265">
              <w:rPr>
                <w:rFonts w:ascii="Arial Narrow" w:hAnsi="Arial Narrow" w:cs="Arial"/>
                <w:b/>
                <w:color w:val="000000"/>
              </w:rPr>
              <w:t>Interreg</w:t>
            </w:r>
            <w:proofErr w:type="spellEnd"/>
            <w:r w:rsidRPr="00E96265">
              <w:rPr>
                <w:rFonts w:ascii="Arial Narrow" w:hAnsi="Arial Narrow" w:cs="Arial"/>
                <w:b/>
                <w:color w:val="000000"/>
              </w:rPr>
              <w:t xml:space="preserve"> Stredná Európa</w:t>
            </w:r>
          </w:p>
          <w:p w14:paraId="56EDE6AA" w14:textId="77777777" w:rsidR="003B7158" w:rsidRDefault="003B7158" w:rsidP="003B7158">
            <w:pPr>
              <w:autoSpaceDE w:val="0"/>
              <w:autoSpaceDN w:val="0"/>
              <w:adjustRightInd w:val="0"/>
              <w:spacing w:before="120" w:after="0" w:line="240" w:lineRule="auto"/>
              <w:contextualSpacing/>
              <w:jc w:val="both"/>
              <w:rPr>
                <w:rFonts w:ascii="Arial Narrow" w:hAnsi="Arial Narrow" w:cs="Arial"/>
                <w:color w:val="000000"/>
              </w:rPr>
            </w:pPr>
            <w:r w:rsidRPr="00E96265">
              <w:rPr>
                <w:rFonts w:ascii="Arial Narrow" w:hAnsi="Arial Narrow" w:cs="Arial"/>
                <w:color w:val="000000"/>
                <w:u w:val="single"/>
              </w:rPr>
              <w:t>Špecifický cieľ:</w:t>
            </w:r>
            <w:r w:rsidRPr="00E96265">
              <w:rPr>
                <w:rFonts w:ascii="Arial Narrow" w:hAnsi="Arial Narrow" w:cs="Arial"/>
                <w:color w:val="000000"/>
              </w:rPr>
              <w:tab/>
            </w:r>
            <w:r w:rsidRPr="00E96265">
              <w:rPr>
                <w:rFonts w:ascii="Arial Narrow" w:hAnsi="Arial Narrow" w:cs="Arial"/>
                <w:color w:val="000000"/>
              </w:rPr>
              <w:tab/>
              <w:t xml:space="preserve">4.1 Zlepšiť plánovanie a koordináciu regionálneho systému osobnej dopravy s cieľom </w:t>
            </w:r>
            <w:r w:rsidRPr="00E96265">
              <w:rPr>
                <w:rFonts w:ascii="Arial Narrow" w:hAnsi="Arial Narrow" w:cs="Arial"/>
                <w:color w:val="000000"/>
              </w:rPr>
              <w:tab/>
            </w:r>
            <w:r w:rsidRPr="00E96265">
              <w:rPr>
                <w:rFonts w:ascii="Arial Narrow" w:hAnsi="Arial Narrow" w:cs="Arial"/>
                <w:color w:val="000000"/>
              </w:rPr>
              <w:tab/>
            </w:r>
            <w:r w:rsidRPr="00E96265">
              <w:rPr>
                <w:rFonts w:ascii="Arial Narrow" w:hAnsi="Arial Narrow" w:cs="Arial"/>
                <w:color w:val="000000"/>
              </w:rPr>
              <w:tab/>
              <w:t>lepšej prepojenosti na národné a európske dopravné siete</w:t>
            </w:r>
            <w:r>
              <w:rPr>
                <w:rFonts w:ascii="Arial Narrow" w:hAnsi="Arial Narrow" w:cs="Arial"/>
                <w:color w:val="000000"/>
              </w:rPr>
              <w:t xml:space="preserve"> </w:t>
            </w:r>
          </w:p>
          <w:p w14:paraId="7FB6F1A1" w14:textId="77777777" w:rsidR="003B7158" w:rsidRDefault="003B7158" w:rsidP="003B7158">
            <w:pPr>
              <w:autoSpaceDE w:val="0"/>
              <w:autoSpaceDN w:val="0"/>
              <w:adjustRightInd w:val="0"/>
              <w:spacing w:before="120" w:after="0" w:line="240" w:lineRule="auto"/>
              <w:contextualSpacing/>
              <w:jc w:val="both"/>
              <w:rPr>
                <w:rFonts w:ascii="Arial Narrow" w:hAnsi="Arial Narrow" w:cs="Arial"/>
                <w:color w:val="000000"/>
              </w:rPr>
            </w:pPr>
            <w:r>
              <w:rPr>
                <w:rFonts w:ascii="Arial Narrow" w:hAnsi="Arial Narrow" w:cs="Arial"/>
                <w:color w:val="000000"/>
              </w:rPr>
              <w:tab/>
            </w:r>
            <w:r>
              <w:rPr>
                <w:rFonts w:ascii="Arial Narrow" w:hAnsi="Arial Narrow" w:cs="Arial"/>
                <w:color w:val="000000"/>
              </w:rPr>
              <w:tab/>
            </w:r>
            <w:r>
              <w:rPr>
                <w:rFonts w:ascii="Arial Narrow" w:hAnsi="Arial Narrow" w:cs="Arial"/>
                <w:color w:val="000000"/>
              </w:rPr>
              <w:tab/>
            </w:r>
            <w:r w:rsidRPr="00026A3C">
              <w:rPr>
                <w:rFonts w:ascii="Arial Narrow" w:hAnsi="Arial Narrow" w:cs="Arial"/>
                <w:color w:val="000000"/>
              </w:rPr>
              <w:t xml:space="preserve">4.2  Zlepšiť koordináciu medzi aktérmi v oblasti nákladnej dopravy s cieľom zvýšiť </w:t>
            </w:r>
            <w:r>
              <w:rPr>
                <w:rFonts w:ascii="Arial Narrow" w:hAnsi="Arial Narrow" w:cs="Arial"/>
                <w:color w:val="000000"/>
              </w:rPr>
              <w:tab/>
            </w:r>
            <w:r>
              <w:rPr>
                <w:rFonts w:ascii="Arial Narrow" w:hAnsi="Arial Narrow" w:cs="Arial"/>
                <w:color w:val="000000"/>
              </w:rPr>
              <w:tab/>
            </w:r>
            <w:r>
              <w:rPr>
                <w:rFonts w:ascii="Arial Narrow" w:hAnsi="Arial Narrow" w:cs="Arial"/>
                <w:color w:val="000000"/>
              </w:rPr>
              <w:tab/>
            </w:r>
            <w:r w:rsidRPr="00026A3C">
              <w:rPr>
                <w:rFonts w:ascii="Arial Narrow" w:hAnsi="Arial Narrow" w:cs="Arial"/>
                <w:color w:val="000000"/>
              </w:rPr>
              <w:t>využívanie</w:t>
            </w:r>
            <w:r>
              <w:rPr>
                <w:rFonts w:ascii="Arial Narrow" w:hAnsi="Arial Narrow" w:cs="Arial"/>
                <w:color w:val="000000"/>
              </w:rPr>
              <w:t xml:space="preserve"> </w:t>
            </w:r>
            <w:r w:rsidRPr="00026A3C">
              <w:rPr>
                <w:rFonts w:ascii="Arial Narrow" w:hAnsi="Arial Narrow" w:cs="Arial"/>
                <w:color w:val="000000"/>
              </w:rPr>
              <w:t>multimodálnych ekologických riešení v nákladnej doprave</w:t>
            </w:r>
          </w:p>
          <w:p w14:paraId="2860A094" w14:textId="77777777" w:rsidR="003B7158" w:rsidRPr="00E96265" w:rsidRDefault="003B7158" w:rsidP="003B7158">
            <w:pPr>
              <w:autoSpaceDE w:val="0"/>
              <w:autoSpaceDN w:val="0"/>
              <w:adjustRightInd w:val="0"/>
              <w:spacing w:before="120" w:after="0" w:line="240" w:lineRule="auto"/>
              <w:contextualSpacing/>
              <w:jc w:val="both"/>
              <w:rPr>
                <w:rFonts w:ascii="Arial Narrow" w:hAnsi="Arial Narrow" w:cs="Arial"/>
                <w:color w:val="000000"/>
              </w:rPr>
            </w:pPr>
          </w:p>
          <w:p w14:paraId="1DFD279B" w14:textId="77777777" w:rsidR="003B7158" w:rsidRPr="00E96265" w:rsidRDefault="003B7158" w:rsidP="003B7158">
            <w:pPr>
              <w:autoSpaceDE w:val="0"/>
              <w:autoSpaceDN w:val="0"/>
              <w:adjustRightInd w:val="0"/>
              <w:spacing w:before="120" w:after="0" w:line="240" w:lineRule="auto"/>
              <w:contextualSpacing/>
              <w:jc w:val="both"/>
              <w:rPr>
                <w:rFonts w:ascii="Arial Narrow" w:hAnsi="Arial Narrow" w:cs="Arial"/>
                <w:b/>
                <w:color w:val="000000"/>
              </w:rPr>
            </w:pPr>
            <w:r w:rsidRPr="00E96265">
              <w:rPr>
                <w:rFonts w:ascii="Arial Narrow" w:hAnsi="Arial Narrow" w:cs="Arial"/>
                <w:b/>
                <w:color w:val="000000"/>
                <w:u w:val="single"/>
              </w:rPr>
              <w:t>Ostatné nástroje podpory na úrovni EÚ a EIB:</w:t>
            </w:r>
            <w:r w:rsidRPr="00E96265">
              <w:rPr>
                <w:rFonts w:ascii="Arial Narrow" w:hAnsi="Arial Narrow" w:cs="Arial"/>
                <w:b/>
                <w:color w:val="000000"/>
              </w:rPr>
              <w:tab/>
              <w:t>CEF Transport</w:t>
            </w:r>
          </w:p>
          <w:p w14:paraId="13E536FC" w14:textId="77777777" w:rsidR="003B7158" w:rsidRPr="00E96265" w:rsidRDefault="003B7158" w:rsidP="003B7158">
            <w:pPr>
              <w:autoSpaceDE w:val="0"/>
              <w:autoSpaceDN w:val="0"/>
              <w:adjustRightInd w:val="0"/>
              <w:spacing w:before="120" w:after="0" w:line="240" w:lineRule="auto"/>
              <w:contextualSpacing/>
              <w:jc w:val="both"/>
              <w:rPr>
                <w:rFonts w:ascii="Arial Narrow" w:hAnsi="Arial Narrow" w:cs="Arial"/>
                <w:color w:val="000000"/>
              </w:rPr>
            </w:pPr>
          </w:p>
          <w:p w14:paraId="5B7B1492" w14:textId="77777777" w:rsidR="003B7158" w:rsidRPr="00E96265" w:rsidRDefault="003B7158" w:rsidP="003B7158">
            <w:pPr>
              <w:autoSpaceDE w:val="0"/>
              <w:autoSpaceDN w:val="0"/>
              <w:adjustRightInd w:val="0"/>
              <w:spacing w:before="120" w:after="0" w:line="240" w:lineRule="auto"/>
              <w:contextualSpacing/>
              <w:jc w:val="both"/>
              <w:rPr>
                <w:rFonts w:ascii="Arial Narrow" w:hAnsi="Arial Narrow" w:cs="Arial"/>
                <w:color w:val="000000"/>
                <w:u w:val="single"/>
              </w:rPr>
            </w:pPr>
            <w:r w:rsidRPr="00E96265">
              <w:rPr>
                <w:rFonts w:ascii="Arial Narrow" w:hAnsi="Arial Narrow" w:cs="Arial"/>
                <w:b/>
                <w:color w:val="000000"/>
                <w:u w:val="single"/>
              </w:rPr>
              <w:t>Odkaz na webové sídlo s bližšími informáciami o synergickej výzve, resp. odkaz na vyhlásenú výzvu</w:t>
            </w:r>
            <w:r w:rsidRPr="00E96265">
              <w:rPr>
                <w:rFonts w:ascii="Arial Narrow" w:hAnsi="Arial Narrow" w:cs="Arial"/>
                <w:color w:val="000000"/>
                <w:u w:val="single"/>
              </w:rPr>
              <w:t xml:space="preserve">: </w:t>
            </w:r>
          </w:p>
          <w:p w14:paraId="1BD119A1" w14:textId="77777777" w:rsidR="003B7158" w:rsidRPr="00E96265" w:rsidRDefault="00AF08BA" w:rsidP="003B7158">
            <w:pPr>
              <w:spacing w:after="0" w:line="240" w:lineRule="auto"/>
              <w:contextualSpacing/>
              <w:jc w:val="both"/>
              <w:rPr>
                <w:rFonts w:ascii="Arial Narrow" w:eastAsia="Times New Roman" w:hAnsi="Arial Narrow"/>
              </w:rPr>
            </w:pPr>
            <w:hyperlink r:id="rId15" w:history="1">
              <w:r w:rsidR="003B7158" w:rsidRPr="00E96265">
                <w:rPr>
                  <w:rFonts w:ascii="Arial Narrow" w:eastAsia="Times New Roman" w:hAnsi="Arial Narrow"/>
                  <w:color w:val="0000FF"/>
                  <w:u w:val="single"/>
                </w:rPr>
                <w:t>https://www.opii.gov.sk/opiiapp.php/Vyzvania/</w:t>
              </w:r>
            </w:hyperlink>
          </w:p>
          <w:p w14:paraId="3FD1013E" w14:textId="77777777" w:rsidR="003B7158" w:rsidRPr="00E96265" w:rsidRDefault="00AF08BA" w:rsidP="003B7158">
            <w:pPr>
              <w:spacing w:after="0" w:line="240" w:lineRule="auto"/>
              <w:contextualSpacing/>
              <w:jc w:val="both"/>
              <w:rPr>
                <w:rFonts w:ascii="Arial Narrow" w:eastAsia="Times New Roman" w:hAnsi="Arial Narrow"/>
              </w:rPr>
            </w:pPr>
            <w:hyperlink r:id="rId16" w:history="1">
              <w:r w:rsidR="003B7158" w:rsidRPr="00E96265">
                <w:rPr>
                  <w:rFonts w:ascii="Arial Narrow" w:eastAsia="Times New Roman" w:hAnsi="Arial Narrow"/>
                  <w:color w:val="0000FF"/>
                  <w:u w:val="single"/>
                </w:rPr>
                <w:t>http://www.centraleurope.vlada.gov.sk/prva-vyzva/</w:t>
              </w:r>
            </w:hyperlink>
          </w:p>
          <w:p w14:paraId="50297380" w14:textId="77777777" w:rsidR="003B7158" w:rsidRPr="00E96265" w:rsidRDefault="00AF08BA" w:rsidP="003B7158">
            <w:pPr>
              <w:spacing w:after="120" w:line="240" w:lineRule="auto"/>
              <w:contextualSpacing/>
              <w:jc w:val="both"/>
              <w:rPr>
                <w:rFonts w:ascii="Arial Narrow" w:eastAsia="Times New Roman" w:hAnsi="Arial Narrow"/>
                <w:color w:val="0000FF"/>
                <w:u w:val="single"/>
              </w:rPr>
            </w:pPr>
            <w:hyperlink r:id="rId17" w:history="1">
              <w:r w:rsidR="003B7158" w:rsidRPr="00E96265">
                <w:rPr>
                  <w:rFonts w:ascii="Arial Narrow" w:eastAsia="Times New Roman" w:hAnsi="Arial Narrow"/>
                  <w:color w:val="0000FF"/>
                  <w:u w:val="single"/>
                </w:rPr>
                <w:t>https://ec.europa.eu/inea/en/connecting-europe-facility/cef-transport/apply-funding</w:t>
              </w:r>
            </w:hyperlink>
          </w:p>
          <w:p w14:paraId="6140D661" w14:textId="77777777" w:rsidR="003B7158" w:rsidRPr="00E96265" w:rsidRDefault="003B7158" w:rsidP="003B7158">
            <w:pPr>
              <w:spacing w:before="120" w:after="240" w:line="240" w:lineRule="auto"/>
              <w:contextualSpacing/>
              <w:jc w:val="both"/>
              <w:rPr>
                <w:rFonts w:ascii="Arial Narrow" w:hAnsi="Arial Narrow" w:cs="Arial"/>
                <w:b/>
                <w:color w:val="000000"/>
                <w:u w:val="single"/>
              </w:rPr>
            </w:pPr>
          </w:p>
          <w:p w14:paraId="0F6D4220" w14:textId="77777777" w:rsidR="003B7158" w:rsidRPr="00E96265" w:rsidRDefault="003B7158" w:rsidP="003B7158">
            <w:pPr>
              <w:spacing w:before="120" w:after="240" w:line="240" w:lineRule="auto"/>
              <w:contextualSpacing/>
              <w:jc w:val="both"/>
              <w:rPr>
                <w:rFonts w:ascii="Arial Narrow" w:hAnsi="Arial Narrow" w:cs="Arial"/>
                <w:b/>
                <w:color w:val="000000"/>
                <w:u w:val="single"/>
              </w:rPr>
            </w:pPr>
            <w:r w:rsidRPr="00E96265">
              <w:rPr>
                <w:rFonts w:ascii="Arial Narrow" w:hAnsi="Arial Narrow" w:cs="Arial"/>
                <w:b/>
                <w:color w:val="000000"/>
                <w:u w:val="single"/>
              </w:rPr>
              <w:t>Časové zosúladenie termínov vyhlásených vyzvaní:</w:t>
            </w:r>
          </w:p>
          <w:p w14:paraId="6D8E74E7" w14:textId="77777777" w:rsidR="003B7158" w:rsidRPr="00E96265" w:rsidRDefault="003B7158" w:rsidP="003B7158">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V rámci identifikovaných synergických špecifických cieľov boli vyhlásené nasledujúce vyzvania:</w:t>
            </w:r>
          </w:p>
          <w:p w14:paraId="0D27B35D" w14:textId="77777777" w:rsidR="003B7158" w:rsidRPr="00E96265" w:rsidRDefault="003B7158" w:rsidP="003B7158">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Vyzvanie č.</w:t>
            </w:r>
            <w:r w:rsidRPr="00E96265">
              <w:rPr>
                <w:rFonts w:ascii="Times New Roman" w:eastAsia="Times New Roman" w:hAnsi="Times New Roman"/>
              </w:rPr>
              <w:t xml:space="preserve"> </w:t>
            </w:r>
            <w:r w:rsidRPr="00026A3C">
              <w:rPr>
                <w:rFonts w:ascii="Arial Narrow" w:hAnsi="Arial Narrow" w:cs="Arial"/>
                <w:color w:val="000000"/>
              </w:rPr>
              <w:t xml:space="preserve">OPII-2016/1.1/ŽSR-4-VP </w:t>
            </w:r>
            <w:r w:rsidRPr="00E96265">
              <w:rPr>
                <w:rFonts w:ascii="Arial Narrow" w:hAnsi="Arial Narrow" w:cs="Arial"/>
                <w:color w:val="000000"/>
              </w:rPr>
              <w:t xml:space="preserve"> </w:t>
            </w:r>
            <w:r w:rsidRPr="00E96265">
              <w:rPr>
                <w:rFonts w:ascii="Arial Narrow" w:eastAsia="Times New Roman" w:hAnsi="Arial Narrow"/>
              </w:rPr>
              <w:t xml:space="preserve">bolo vyhlásené dňa </w:t>
            </w:r>
            <w:r w:rsidRPr="00E96265">
              <w:rPr>
                <w:rFonts w:ascii="Arial Narrow" w:eastAsia="Times New Roman" w:hAnsi="Arial Narrow"/>
                <w:b/>
              </w:rPr>
              <w:t>4.2.2016</w:t>
            </w:r>
            <w:r w:rsidRPr="00E96265">
              <w:rPr>
                <w:rFonts w:ascii="Arial Narrow" w:eastAsia="Times New Roman" w:hAnsi="Arial Narrow"/>
              </w:rPr>
              <w:t xml:space="preserve"> a ide o otvorené vyzvanie. </w:t>
            </w:r>
          </w:p>
          <w:p w14:paraId="4718AA8F" w14:textId="77777777" w:rsidR="003B7158" w:rsidRPr="00E96265" w:rsidRDefault="003B7158" w:rsidP="003B7158">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 xml:space="preserve">V rámci programu nadnárodnej spolupráce </w:t>
            </w:r>
            <w:proofErr w:type="spellStart"/>
            <w:r w:rsidRPr="00E96265">
              <w:rPr>
                <w:rFonts w:ascii="Arial Narrow" w:eastAsia="Times New Roman" w:hAnsi="Arial Narrow"/>
              </w:rPr>
              <w:t>Interreg</w:t>
            </w:r>
            <w:proofErr w:type="spellEnd"/>
            <w:r w:rsidRPr="00E96265">
              <w:rPr>
                <w:rFonts w:ascii="Arial Narrow" w:eastAsia="Times New Roman" w:hAnsi="Arial Narrow"/>
              </w:rPr>
              <w:t xml:space="preserve"> Stredná Európa boli od </w:t>
            </w:r>
            <w:r w:rsidRPr="00E96265">
              <w:rPr>
                <w:rFonts w:ascii="Arial Narrow" w:eastAsia="Times New Roman" w:hAnsi="Arial Narrow"/>
                <w:b/>
              </w:rPr>
              <w:t>4.2.2016</w:t>
            </w:r>
            <w:r w:rsidRPr="00E96265">
              <w:rPr>
                <w:rFonts w:ascii="Arial Narrow" w:eastAsia="Times New Roman" w:hAnsi="Arial Narrow"/>
              </w:rPr>
              <w:t xml:space="preserve"> vyhlásené/v platnosti celkovo </w:t>
            </w:r>
            <w:r>
              <w:rPr>
                <w:rFonts w:ascii="Arial Narrow" w:eastAsia="Times New Roman" w:hAnsi="Arial Narrow"/>
              </w:rPr>
              <w:t>dve výzvy</w:t>
            </w:r>
            <w:r w:rsidRPr="00E96265">
              <w:rPr>
                <w:rFonts w:ascii="Arial Narrow" w:eastAsia="Times New Roman" w:hAnsi="Arial Narrow"/>
              </w:rPr>
              <w:t>, ktoré boli otvorené aj pre ŠC 4.1</w:t>
            </w:r>
            <w:r>
              <w:rPr>
                <w:rFonts w:ascii="Arial Narrow" w:eastAsia="Times New Roman" w:hAnsi="Arial Narrow"/>
              </w:rPr>
              <w:t xml:space="preserve"> a 4.2</w:t>
            </w:r>
            <w:r w:rsidRPr="00E96265">
              <w:rPr>
                <w:rFonts w:ascii="Arial Narrow" w:eastAsia="Times New Roman" w:hAnsi="Arial Narrow"/>
              </w:rPr>
              <w:t>, ktor</w:t>
            </w:r>
            <w:r>
              <w:rPr>
                <w:rFonts w:ascii="Arial Narrow" w:eastAsia="Times New Roman" w:hAnsi="Arial Narrow"/>
              </w:rPr>
              <w:t>é</w:t>
            </w:r>
            <w:r w:rsidRPr="00E96265">
              <w:rPr>
                <w:rFonts w:ascii="Arial Narrow" w:eastAsia="Times New Roman" w:hAnsi="Arial Narrow"/>
              </w:rPr>
              <w:t xml:space="preserve"> prispieva</w:t>
            </w:r>
            <w:r>
              <w:rPr>
                <w:rFonts w:ascii="Arial Narrow" w:eastAsia="Times New Roman" w:hAnsi="Arial Narrow"/>
              </w:rPr>
              <w:t>jú</w:t>
            </w:r>
            <w:r w:rsidRPr="00E96265">
              <w:rPr>
                <w:rFonts w:ascii="Arial Narrow" w:eastAsia="Times New Roman" w:hAnsi="Arial Narrow"/>
              </w:rPr>
              <w:t xml:space="preserve"> k rovnakej oblasti ako vyzvanie č.</w:t>
            </w:r>
            <w:r w:rsidRPr="00E96265">
              <w:rPr>
                <w:rFonts w:ascii="Times New Roman" w:eastAsia="Times New Roman" w:hAnsi="Times New Roman"/>
              </w:rPr>
              <w:t xml:space="preserve"> </w:t>
            </w:r>
            <w:r w:rsidRPr="00026A3C">
              <w:rPr>
                <w:rFonts w:ascii="Arial Narrow" w:hAnsi="Arial Narrow" w:cs="Arial"/>
                <w:color w:val="000000"/>
              </w:rPr>
              <w:t>OPII-2016/1.1/ŽSR-4-VP</w:t>
            </w:r>
            <w:r w:rsidRPr="00E96265">
              <w:rPr>
                <w:rFonts w:ascii="Arial Narrow" w:eastAsia="Times New Roman" w:hAnsi="Arial Narrow"/>
              </w:rPr>
              <w:t xml:space="preserve"> .</w:t>
            </w:r>
          </w:p>
          <w:p w14:paraId="18541D7F" w14:textId="77777777" w:rsidR="003B7158" w:rsidRPr="00E96265" w:rsidRDefault="003B7158" w:rsidP="003B7158">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 xml:space="preserve">V rámci nástroja CEF boli od </w:t>
            </w:r>
            <w:r w:rsidRPr="00E96265">
              <w:rPr>
                <w:rFonts w:ascii="Arial Narrow" w:eastAsia="Times New Roman" w:hAnsi="Arial Narrow"/>
                <w:b/>
              </w:rPr>
              <w:t>4.2.2016</w:t>
            </w:r>
            <w:r w:rsidRPr="00E96265">
              <w:rPr>
                <w:rFonts w:ascii="Arial Narrow" w:eastAsia="Times New Roman" w:hAnsi="Arial Narrow"/>
              </w:rPr>
              <w:t xml:space="preserve"> vyhlásené/v platnosti celkovo 4 výzvy pre oblasť Transport, ktorej cieľom je taktiež odstraňovanie </w:t>
            </w:r>
            <w:r w:rsidRPr="00E96265">
              <w:rPr>
                <w:rFonts w:ascii="Arial Narrow" w:hAnsi="Arial Narrow" w:cs="Arial"/>
                <w:color w:val="000000"/>
              </w:rPr>
              <w:t xml:space="preserve">kľúčových úzkych miest na infraštruktúre TEN-T rovnako ako v prípade vyzvania </w:t>
            </w:r>
            <w:r w:rsidRPr="00E96265">
              <w:rPr>
                <w:rFonts w:ascii="Arial Narrow" w:eastAsia="Times New Roman" w:hAnsi="Arial Narrow"/>
              </w:rPr>
              <w:t xml:space="preserve"> č.</w:t>
            </w:r>
            <w:r w:rsidRPr="00E96265">
              <w:rPr>
                <w:rFonts w:ascii="Times New Roman" w:eastAsia="Times New Roman" w:hAnsi="Times New Roman"/>
              </w:rPr>
              <w:t xml:space="preserve"> </w:t>
            </w:r>
            <w:r w:rsidRPr="00026A3C">
              <w:rPr>
                <w:rFonts w:ascii="Arial Narrow" w:hAnsi="Arial Narrow" w:cs="Arial"/>
                <w:color w:val="000000"/>
              </w:rPr>
              <w:t>OPII-2016/1.1/ŽSR-4-VP</w:t>
            </w:r>
            <w:r w:rsidRPr="00E96265">
              <w:rPr>
                <w:rFonts w:ascii="Arial Narrow" w:eastAsia="Times New Roman" w:hAnsi="Arial Narrow"/>
              </w:rPr>
              <w:t>.</w:t>
            </w:r>
          </w:p>
          <w:p w14:paraId="6DFC5A0A" w14:textId="77777777" w:rsidR="003B7158" w:rsidRPr="00E96265" w:rsidRDefault="003B7158" w:rsidP="003B7158">
            <w:pPr>
              <w:autoSpaceDE w:val="0"/>
              <w:autoSpaceDN w:val="0"/>
              <w:adjustRightInd w:val="0"/>
              <w:spacing w:before="120" w:after="0" w:line="240" w:lineRule="auto"/>
              <w:contextualSpacing/>
              <w:jc w:val="both"/>
              <w:rPr>
                <w:rFonts w:ascii="Arial Narrow" w:hAnsi="Arial Narrow" w:cs="Arial"/>
                <w:b/>
                <w:color w:val="000000"/>
              </w:rPr>
            </w:pPr>
          </w:p>
          <w:p w14:paraId="051727B9" w14:textId="77777777" w:rsidR="003B7158" w:rsidRPr="00E96265" w:rsidRDefault="003B7158" w:rsidP="003B7158">
            <w:pPr>
              <w:autoSpaceDE w:val="0"/>
              <w:autoSpaceDN w:val="0"/>
              <w:adjustRightInd w:val="0"/>
              <w:spacing w:before="120" w:after="0" w:line="240" w:lineRule="auto"/>
              <w:contextualSpacing/>
              <w:jc w:val="both"/>
              <w:rPr>
                <w:rFonts w:ascii="Arial Narrow" w:hAnsi="Arial Narrow" w:cs="Arial"/>
                <w:b/>
                <w:color w:val="000000"/>
                <w:u w:val="single"/>
              </w:rPr>
            </w:pPr>
            <w:r w:rsidRPr="00E96265">
              <w:rPr>
                <w:rFonts w:ascii="Arial Narrow" w:hAnsi="Arial Narrow" w:cs="Arial"/>
                <w:b/>
                <w:color w:val="000000"/>
                <w:u w:val="single"/>
              </w:rPr>
              <w:t>Informácia o oblastiach, v rámci ktorých dochádza k synergii či komplementárnym účinkom:</w:t>
            </w:r>
          </w:p>
          <w:p w14:paraId="4581FD4B" w14:textId="645BA1DF" w:rsidR="00550394" w:rsidRPr="00550394" w:rsidRDefault="003B7158" w:rsidP="003B7158">
            <w:pPr>
              <w:autoSpaceDE w:val="0"/>
              <w:autoSpaceDN w:val="0"/>
              <w:adjustRightInd w:val="0"/>
              <w:spacing w:before="120" w:after="120" w:line="240" w:lineRule="auto"/>
              <w:contextualSpacing/>
              <w:jc w:val="both"/>
              <w:rPr>
                <w:rFonts w:ascii="Arial Narrow" w:hAnsi="Arial Narrow" w:cs="Arial"/>
                <w:color w:val="000000"/>
              </w:rPr>
            </w:pPr>
            <w:r w:rsidRPr="00E96265">
              <w:rPr>
                <w:rFonts w:ascii="Arial Narrow" w:hAnsi="Arial Narrow" w:cs="Arial"/>
                <w:color w:val="000000"/>
              </w:rPr>
              <w:t>Medzi uvedenými vyzvaniami dochádza k synergii v rámci oblasti podpory, ktorá je u všetkých rovnaká a tou je Podpora udržateľnej dopravy a odstraňovanie prekážok v kľúčových sieťových infraštruktúrach (Tematický cieľ č. 7).</w:t>
            </w:r>
          </w:p>
        </w:tc>
      </w:tr>
    </w:tbl>
    <w:p w14:paraId="5C6B23F8" w14:textId="77777777" w:rsidR="00550394" w:rsidRPr="00F1589B" w:rsidRDefault="00550394"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5503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2F0ADE1A"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240B15">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5A893AC8"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240B15">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240B15">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51CFBC7A"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w:t>
            </w:r>
            <w:r w:rsidR="00240B15" w:rsidRPr="00D45093">
              <w:rPr>
                <w:rFonts w:ascii="Arial Narrow" w:eastAsia="Times New Roman" w:hAnsi="Arial Narrow" w:cs="Times New Roman"/>
                <w:color w:val="auto"/>
                <w:sz w:val="22"/>
                <w:szCs w:val="22"/>
              </w:rPr>
              <w:t>predložen</w:t>
            </w:r>
            <w:r w:rsidR="00240B15">
              <w:rPr>
                <w:rFonts w:ascii="Arial Narrow" w:eastAsia="Times New Roman" w:hAnsi="Arial Narrow" w:cs="Times New Roman"/>
                <w:color w:val="auto"/>
                <w:sz w:val="22"/>
                <w:szCs w:val="22"/>
              </w:rPr>
              <w:t>é</w:t>
            </w:r>
            <w:r w:rsidR="00240B15" w:rsidRPr="00D45093">
              <w:rPr>
                <w:rFonts w:ascii="Arial Narrow" w:eastAsia="Times New Roman" w:hAnsi="Arial Narrow" w:cs="Times New Roman"/>
                <w:color w:val="auto"/>
                <w:sz w:val="22"/>
                <w:szCs w:val="22"/>
              </w:rPr>
              <w:t xml:space="preserve"> </w:t>
            </w:r>
            <w:r w:rsidR="00240B15">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240B15">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00C952B6" w:rsidRPr="008946B8">
              <w:rPr>
                <w:rFonts w:ascii="Arial Narrow" w:hAnsi="Arial Narrow"/>
                <w:color w:val="auto"/>
                <w:sz w:val="22"/>
                <w:szCs w:val="22"/>
              </w:rPr>
              <w:t xml:space="preserve">, alebo </w:t>
            </w:r>
            <w:r w:rsidR="003D0060" w:rsidRPr="008946B8">
              <w:rPr>
                <w:rFonts w:ascii="Arial Narrow" w:hAnsi="Arial Narrow"/>
                <w:color w:val="auto"/>
                <w:sz w:val="22"/>
                <w:szCs w:val="22"/>
              </w:rPr>
              <w:t xml:space="preserve">v prípade veľkých projektov po splnení hodnotiacich kritérií RO OPII </w:t>
            </w:r>
            <w:r w:rsidR="00C952B6" w:rsidRPr="008946B8">
              <w:rPr>
                <w:rFonts w:ascii="Arial Narrow" w:hAnsi="Arial Narrow"/>
                <w:color w:val="auto"/>
                <w:sz w:val="22"/>
                <w:szCs w:val="22"/>
              </w:rPr>
              <w:t xml:space="preserve">predloží </w:t>
            </w:r>
            <w:r w:rsidR="000B6E76">
              <w:rPr>
                <w:rFonts w:ascii="Arial Narrow" w:hAnsi="Arial Narrow"/>
                <w:color w:val="auto"/>
                <w:sz w:val="22"/>
                <w:szCs w:val="22"/>
              </w:rPr>
              <w:t xml:space="preserve">Informáciu o veľkom projekte, resp. </w:t>
            </w:r>
            <w:r w:rsidR="009D089E" w:rsidRPr="00285ABD">
              <w:rPr>
                <w:rFonts w:ascii="Arial Narrow" w:hAnsi="Arial Narrow" w:cstheme="minorHAnsi"/>
                <w:sz w:val="22"/>
                <w:szCs w:val="22"/>
              </w:rPr>
              <w:t>Oznámen</w:t>
            </w:r>
            <w:r w:rsidR="009D089E">
              <w:rPr>
                <w:rFonts w:ascii="Arial Narrow" w:hAnsi="Arial Narrow" w:cstheme="minorHAnsi"/>
                <w:sz w:val="22"/>
                <w:szCs w:val="22"/>
              </w:rPr>
              <w:t>ie</w:t>
            </w:r>
            <w:r w:rsidR="009D089E" w:rsidRPr="00285ABD">
              <w:rPr>
                <w:rFonts w:ascii="Arial Narrow" w:hAnsi="Arial Narrow" w:cstheme="minorHAnsi"/>
                <w:sz w:val="22"/>
                <w:szCs w:val="22"/>
              </w:rPr>
              <w:t xml:space="preserve"> vybraného veľkého projektu</w:t>
            </w:r>
            <w:r w:rsidR="009D089E">
              <w:rPr>
                <w:rFonts w:ascii="Arial Narrow" w:hAnsi="Arial Narrow"/>
                <w:color w:val="auto"/>
                <w:sz w:val="22"/>
                <w:szCs w:val="22"/>
              </w:rPr>
              <w:t xml:space="preserve"> </w:t>
            </w:r>
            <w:r w:rsidR="00C952B6" w:rsidRPr="00D45093">
              <w:rPr>
                <w:rFonts w:ascii="Arial Narrow" w:hAnsi="Arial Narrow"/>
                <w:color w:val="auto"/>
                <w:sz w:val="22"/>
                <w:szCs w:val="22"/>
              </w:rPr>
              <w:t>na schválenie EK</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5503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9B5C8F2" w14:textId="77777777" w:rsidR="00A92E78" w:rsidRDefault="00A92E78"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p>
          <w:p w14:paraId="7FBCC784" w14:textId="641D5E7B" w:rsidR="00A92E78" w:rsidRDefault="00A92E78"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w:t>
            </w:r>
            <w:r w:rsidR="00493399">
              <w:rPr>
                <w:rFonts w:ascii="Arial Narrow" w:hAnsi="Arial Narrow" w:cs="Arial"/>
                <w:color w:val="000000"/>
                <w:lang w:eastAsia="sk-SK"/>
              </w:rPr>
              <w:t xml:space="preserve"> </w:t>
            </w:r>
            <w:r>
              <w:rPr>
                <w:rFonts w:ascii="Arial Narrow" w:hAnsi="Arial Narrow" w:cs="Arial"/>
                <w:color w:val="000000"/>
                <w:lang w:eastAsia="sk-SK"/>
              </w:rPr>
              <w:t>Formulár ŽoNFP-popis</w:t>
            </w:r>
          </w:p>
          <w:p w14:paraId="723579CB" w14:textId="55BE9017" w:rsidR="0030137E" w:rsidRPr="00FF5D3E" w:rsidRDefault="00A92E78" w:rsidP="00A92E7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B97C88" w14:paraId="17C740DA" w14:textId="77777777" w:rsidTr="00282CC3">
        <w:tc>
          <w:tcPr>
            <w:tcW w:w="534" w:type="dxa"/>
            <w:tcBorders>
              <w:top w:val="single" w:sz="4" w:space="0" w:color="auto"/>
              <w:left w:val="single" w:sz="4" w:space="0" w:color="auto"/>
              <w:bottom w:val="single" w:sz="4" w:space="0" w:color="auto"/>
              <w:right w:val="single" w:sz="4" w:space="0" w:color="auto"/>
            </w:tcBorders>
            <w:shd w:val="clear" w:color="auto" w:fill="auto"/>
          </w:tcPr>
          <w:p w14:paraId="494CEF5D" w14:textId="77777777" w:rsidR="00B97C88" w:rsidRPr="00FF5D3E" w:rsidRDefault="00B97C88" w:rsidP="00282CC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2a</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879762" w14:textId="77777777" w:rsidR="00B97C88" w:rsidRPr="00D37D33" w:rsidRDefault="00B97C88" w:rsidP="00282CC3">
            <w:pPr>
              <w:spacing w:before="120" w:after="0" w:line="240" w:lineRule="auto"/>
              <w:ind w:left="34"/>
              <w:jc w:val="both"/>
              <w:rPr>
                <w:rFonts w:ascii="Arial Narrow" w:hAnsi="Arial Narrow" w:cstheme="minorHAnsi"/>
                <w:bCs/>
                <w:iCs/>
              </w:rPr>
            </w:pPr>
            <w:r w:rsidRPr="00D37D33">
              <w:rPr>
                <w:rFonts w:ascii="Arial Narrow" w:hAnsi="Arial Narrow" w:cstheme="minorHAnsi"/>
                <w:bCs/>
                <w:iCs/>
              </w:rPr>
              <w:t xml:space="preserve">Formulár na predloženie </w:t>
            </w:r>
            <w:r>
              <w:rPr>
                <w:rFonts w:ascii="Arial Narrow" w:hAnsi="Arial Narrow" w:cstheme="minorHAnsi"/>
                <w:bCs/>
                <w:iCs/>
              </w:rPr>
              <w:t>I</w:t>
            </w:r>
            <w:r w:rsidRPr="00D37D33">
              <w:rPr>
                <w:rFonts w:ascii="Arial Narrow" w:hAnsi="Arial Narrow" w:cstheme="minorHAnsi"/>
                <w:bCs/>
                <w:iCs/>
              </w:rPr>
              <w:t>nformácií o veľkom projekte v zmysle vykonávacieho aktu EK</w:t>
            </w:r>
            <w:r w:rsidRPr="0030137E">
              <w:rPr>
                <w:rFonts w:ascii="Arial Narrow" w:hAnsi="Arial Narrow" w:cstheme="minorHAnsi"/>
                <w:bCs/>
                <w:iCs/>
              </w:rPr>
              <w:t xml:space="preserve"> </w:t>
            </w:r>
            <w:r w:rsidRPr="00E0262B">
              <w:rPr>
                <w:rFonts w:ascii="Arial Narrow" w:hAnsi="Arial Narrow" w:cstheme="minorHAnsi"/>
                <w:bCs/>
                <w:iCs/>
              </w:rPr>
              <w:t>v slovenskom a anglickom jazyku</w:t>
            </w:r>
          </w:p>
        </w:tc>
      </w:tr>
      <w:tr w:rsidR="00B97C88" w14:paraId="0A14A97F" w14:textId="77777777" w:rsidTr="00282CC3">
        <w:tc>
          <w:tcPr>
            <w:tcW w:w="534" w:type="dxa"/>
            <w:tcBorders>
              <w:top w:val="single" w:sz="4" w:space="0" w:color="auto"/>
              <w:left w:val="single" w:sz="4" w:space="0" w:color="auto"/>
              <w:bottom w:val="single" w:sz="4" w:space="0" w:color="auto"/>
              <w:right w:val="single" w:sz="4" w:space="0" w:color="auto"/>
            </w:tcBorders>
            <w:shd w:val="clear" w:color="auto" w:fill="auto"/>
          </w:tcPr>
          <w:p w14:paraId="520FB227" w14:textId="77777777" w:rsidR="00B97C88" w:rsidRDefault="00B97C88" w:rsidP="00282CC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2b</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F325C88" w14:textId="77777777" w:rsidR="00B97C88" w:rsidRPr="00D37D33" w:rsidRDefault="00B97C88" w:rsidP="00282CC3">
            <w:pPr>
              <w:spacing w:before="120" w:after="0" w:line="240" w:lineRule="auto"/>
              <w:ind w:left="34"/>
              <w:jc w:val="both"/>
              <w:rPr>
                <w:rFonts w:ascii="Arial Narrow" w:hAnsi="Arial Narrow" w:cstheme="minorHAnsi"/>
                <w:bCs/>
                <w:iCs/>
              </w:rPr>
            </w:pPr>
            <w:r w:rsidRPr="00D37D33">
              <w:rPr>
                <w:rFonts w:ascii="Arial Narrow" w:hAnsi="Arial Narrow" w:cstheme="minorHAnsi"/>
                <w:bCs/>
                <w:iCs/>
              </w:rPr>
              <w:t>Formulár na predloženie</w:t>
            </w:r>
            <w:r>
              <w:t xml:space="preserve"> </w:t>
            </w:r>
            <w:r w:rsidRPr="00E0262B">
              <w:rPr>
                <w:rFonts w:ascii="Arial Narrow" w:hAnsi="Arial Narrow" w:cstheme="minorHAnsi"/>
                <w:bCs/>
                <w:iCs/>
              </w:rPr>
              <w:t>Oznámeni</w:t>
            </w:r>
            <w:r>
              <w:rPr>
                <w:rFonts w:ascii="Arial Narrow" w:hAnsi="Arial Narrow" w:cstheme="minorHAnsi"/>
                <w:bCs/>
                <w:iCs/>
              </w:rPr>
              <w:t>a</w:t>
            </w:r>
            <w:r w:rsidRPr="00E0262B">
              <w:rPr>
                <w:rFonts w:ascii="Arial Narrow" w:hAnsi="Arial Narrow" w:cstheme="minorHAnsi"/>
                <w:bCs/>
                <w:iCs/>
              </w:rPr>
              <w:t xml:space="preserve"> vybraného veľkého projektu v súlade s článkom 102 všeobecného nariadenia v slovenskom a anglickom jazyku</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6B55772B" w:rsidR="00427C6F" w:rsidRDefault="00427C6F"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7B82A06C"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10D6282E" w:rsidR="00D37D33" w:rsidRPr="00FF5D3E" w:rsidRDefault="00D46D98"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6F3C6F0E" w:rsidR="00D37D33" w:rsidRPr="00FF5D3E" w:rsidRDefault="00354CA6" w:rsidP="00D37D33">
            <w:pPr>
              <w:autoSpaceDE w:val="0"/>
              <w:autoSpaceDN w:val="0"/>
              <w:adjustRightInd w:val="0"/>
              <w:spacing w:before="120" w:after="0" w:line="240" w:lineRule="auto"/>
              <w:jc w:val="both"/>
              <w:rPr>
                <w:rFonts w:ascii="Arial Narrow" w:hAnsi="Arial Narrow" w:cs="Arial"/>
                <w:color w:val="000000"/>
                <w:lang w:eastAsia="sk-SK"/>
              </w:rPr>
            </w:pPr>
            <w:r w:rsidRPr="00354CA6">
              <w:rPr>
                <w:rFonts w:ascii="Arial Narrow" w:hAnsi="Arial Narrow" w:cstheme="minorHAnsi"/>
                <w:bCs/>
                <w:iCs/>
              </w:rPr>
              <w:t xml:space="preserve">Informácia pre žiadateľov o nenávratný finančný príspevok, resp. o príspevok v zmysle čl. 105a a </w:t>
            </w:r>
            <w:proofErr w:type="spellStart"/>
            <w:r w:rsidRPr="00354CA6">
              <w:rPr>
                <w:rFonts w:ascii="Arial Narrow" w:hAnsi="Arial Narrow" w:cstheme="minorHAnsi"/>
                <w:bCs/>
                <w:iCs/>
              </w:rPr>
              <w:t>nasl</w:t>
            </w:r>
            <w:proofErr w:type="spellEnd"/>
            <w:r w:rsidRPr="00354CA6">
              <w:rPr>
                <w:rFonts w:ascii="Arial Narrow" w:hAnsi="Arial Narrow" w:cstheme="minorHAnsi"/>
                <w:bCs/>
                <w:iCs/>
              </w:rPr>
              <w:t>. nariadenia Európskeho parlamentu a Rady (EÚ, Euratom) 1929/2015 z 28. októbra 2015, ktorým sa mení nariadenie (EÚ, Euratom) č. 966/2012 o rozpočtových pravidlách, ktoré sa vzťahujú na všeobecný rozpočet Únie</w:t>
            </w:r>
          </w:p>
        </w:tc>
      </w:tr>
      <w:tr w:rsidR="00D37D33" w14:paraId="27901C56"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FE344A8" w14:textId="7C7D5967" w:rsidR="00D37D33" w:rsidRDefault="00A92E78"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5</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6CCDA06B" w14:textId="18C595AB" w:rsidR="00D37D33" w:rsidRPr="00964CBD" w:rsidRDefault="00D37D33" w:rsidP="00D37D3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3C0C8" w14:textId="77777777" w:rsidR="00AF2B92" w:rsidRDefault="00AF2B92">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094A5510" w:rsidR="0049783F" w:rsidRDefault="0049783F" w:rsidP="00F1589B">
        <w:pPr>
          <w:pStyle w:val="Pta"/>
        </w:pPr>
        <w:r w:rsidRPr="00D45093">
          <w:rPr>
            <w:rFonts w:asciiTheme="minorHAnsi" w:hAnsiTheme="minorHAnsi"/>
            <w:sz w:val="20"/>
            <w:szCs w:val="20"/>
          </w:rPr>
          <w:t>Vyzvanie OPII-2016/</w:t>
        </w:r>
        <w:r w:rsidR="006B3C3A">
          <w:rPr>
            <w:rFonts w:asciiTheme="minorHAnsi" w:hAnsiTheme="minorHAnsi"/>
            <w:sz w:val="20"/>
            <w:szCs w:val="20"/>
          </w:rPr>
          <w:t>1</w:t>
        </w:r>
        <w:r w:rsidRPr="00D45093">
          <w:rPr>
            <w:rFonts w:asciiTheme="minorHAnsi" w:hAnsiTheme="minorHAnsi"/>
            <w:sz w:val="20"/>
            <w:szCs w:val="20"/>
          </w:rPr>
          <w:t>.1/</w:t>
        </w:r>
        <w:r w:rsidR="006B3C3A">
          <w:rPr>
            <w:rFonts w:asciiTheme="minorHAnsi" w:hAnsiTheme="minorHAnsi"/>
            <w:sz w:val="20"/>
            <w:szCs w:val="20"/>
          </w:rPr>
          <w:t>ŽSR</w:t>
        </w:r>
        <w:r>
          <w:rPr>
            <w:rFonts w:asciiTheme="minorHAnsi" w:hAnsiTheme="minorHAnsi"/>
            <w:sz w:val="20"/>
            <w:szCs w:val="20"/>
          </w:rPr>
          <w:t>-</w:t>
        </w:r>
        <w:r w:rsidR="002D4CDC">
          <w:rPr>
            <w:rFonts w:asciiTheme="minorHAnsi" w:hAnsiTheme="minorHAnsi"/>
            <w:sz w:val="20"/>
            <w:szCs w:val="20"/>
          </w:rPr>
          <w:t>4</w:t>
        </w:r>
        <w:r w:rsidRPr="00D45093">
          <w:rPr>
            <w:rFonts w:asciiTheme="minorHAnsi" w:hAnsiTheme="minorHAnsi"/>
            <w:sz w:val="20"/>
            <w:szCs w:val="20"/>
          </w:rPr>
          <w:t>-</w:t>
        </w:r>
        <w:r>
          <w:rPr>
            <w:rFonts w:asciiTheme="minorHAnsi" w:hAnsiTheme="minorHAnsi"/>
            <w:sz w:val="20"/>
            <w:szCs w:val="20"/>
          </w:rPr>
          <w:t>VP</w:t>
        </w: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AF08BA">
          <w:rPr>
            <w:rFonts w:asciiTheme="minorHAnsi" w:hAnsiTheme="minorHAnsi"/>
            <w:noProof/>
            <w:sz w:val="20"/>
            <w:szCs w:val="20"/>
          </w:rPr>
          <w:t>5</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4B867B77" w14:textId="77777777" w:rsidR="00CE2A87" w:rsidRDefault="00CE2A87" w:rsidP="00DF0D6B">
      <w:pPr>
        <w:pStyle w:val="Textpoznmkypodiarou"/>
      </w:pPr>
      <w:r>
        <w:rPr>
          <w:rStyle w:val="Odkaznapoznmkupodiarou"/>
        </w:rPr>
        <w:footnoteRef/>
      </w:r>
      <w:r>
        <w:t xml:space="preserve"> </w:t>
      </w:r>
      <w:r w:rsidRPr="00D45093">
        <w:rPr>
          <w:rFonts w:ascii="Arial Narrow" w:hAnsi="Arial Narrow"/>
          <w:sz w:val="18"/>
          <w:szCs w:val="18"/>
        </w:rPr>
        <w:t>Zákon č. 82/2005 Z. z. o nelegálnej práci a nelegálnom zamestnávaní v znení neskorších predpisov</w:t>
      </w:r>
      <w:r>
        <w:rPr>
          <w:sz w:val="18"/>
          <w:szCs w:val="18"/>
        </w:rPr>
        <w:t xml:space="preserve"> </w:t>
      </w:r>
      <w:r>
        <w:t xml:space="preserve"> </w:t>
      </w:r>
    </w:p>
  </w:footnote>
  <w:footnote w:id="2">
    <w:p w14:paraId="1348DF2D" w14:textId="77777777" w:rsidR="00D45093" w:rsidRPr="00F84564" w:rsidRDefault="00D45093" w:rsidP="00FB7F97">
      <w:pPr>
        <w:pStyle w:val="Textpoznmkypodiarou"/>
        <w:jc w:val="both"/>
        <w:rPr>
          <w:rFonts w:ascii="Arial Narrow" w:hAnsi="Arial Narrow"/>
          <w:sz w:val="18"/>
          <w:szCs w:val="18"/>
        </w:rPr>
      </w:pPr>
      <w:r w:rsidRPr="00F84564">
        <w:rPr>
          <w:rStyle w:val="Odkaznapoznmkupodiarou"/>
          <w:rFonts w:ascii="Arial Narrow" w:hAnsi="Arial Narrow"/>
          <w:sz w:val="18"/>
          <w:szCs w:val="18"/>
        </w:rPr>
        <w:footnoteRef/>
      </w:r>
      <w:r w:rsidRPr="00F84564">
        <w:rPr>
          <w:rFonts w:ascii="Arial Narrow" w:hAnsi="Arial Narrow"/>
          <w:sz w:val="18"/>
          <w:szCs w:val="18"/>
        </w:rPr>
        <w:t xml:space="preserve"> </w:t>
      </w:r>
      <w:r w:rsidRPr="00F84564">
        <w:rPr>
          <w:rFonts w:ascii="Arial Narrow" w:hAnsi="Arial Narrow"/>
          <w:sz w:val="18"/>
          <w:szCs w:val="18"/>
        </w:rPr>
        <w:t xml:space="preserve">Zákon č. 24/2006 Z. z. o posudzovaní vplyvov na životné prostredie a o zmene a doplnení niektorých zákonov v znení neskorších predpisov  </w:t>
      </w:r>
    </w:p>
  </w:footnote>
  <w:footnote w:id="3">
    <w:p w14:paraId="26948C0D" w14:textId="6FDBC538" w:rsidR="00D45093" w:rsidRPr="00626FE8" w:rsidRDefault="00D45093"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w:t>
      </w:r>
      <w:r w:rsidRPr="00626FE8">
        <w:rPr>
          <w:rFonts w:ascii="Arial Narrow" w:hAnsi="Arial Narrow"/>
          <w:sz w:val="18"/>
          <w:szCs w:val="18"/>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C56C07">
        <w:rPr>
          <w:rFonts w:ascii="Arial Narrow" w:hAnsi="Arial Narrow"/>
          <w:sz w:val="18"/>
          <w:szCs w:val="18"/>
        </w:rPr>
        <w:t xml:space="preserve">. </w:t>
      </w:r>
      <w:r w:rsidR="00C56C07" w:rsidRPr="00EC635E">
        <w:rPr>
          <w:rFonts w:ascii="Arial Narrow" w:hAnsi="Arial Narrow"/>
          <w:sz w:val="18"/>
          <w:szCs w:val="18"/>
        </w:rPr>
        <w:t xml:space="preserve">Systém implementácie HP UR na webovom sídle </w:t>
      </w:r>
      <w:hyperlink r:id="rId1" w:history="1">
        <w:r w:rsidR="00C56C07" w:rsidRPr="00EC635E">
          <w:rPr>
            <w:rStyle w:val="Hypertextovprepojenie"/>
            <w:rFonts w:ascii="Arial Narrow" w:hAnsi="Arial Narrow"/>
            <w:sz w:val="18"/>
            <w:szCs w:val="18"/>
          </w:rPr>
          <w:t>http://hpur.vlada.gov.sk</w:t>
        </w:r>
      </w:hyperlink>
      <w:r w:rsidR="00C56C07" w:rsidRPr="00EC635E">
        <w:rPr>
          <w:rFonts w:ascii="Arial Narrow" w:hAnsi="Arial Narrow"/>
          <w:sz w:val="18"/>
          <w:szCs w:val="18"/>
        </w:rPr>
        <w:t xml:space="preserve">. Systém implementácie HP RMŽaN na webovom sídle </w:t>
      </w:r>
      <w:hyperlink r:id="rId2" w:history="1">
        <w:r w:rsidR="00C56C07" w:rsidRPr="00EC635E">
          <w:rPr>
            <w:rStyle w:val="Hypertextovprepojenie"/>
            <w:rFonts w:ascii="Arial Narrow" w:hAnsi="Arial Narrow"/>
            <w:sz w:val="18"/>
            <w:szCs w:val="18"/>
          </w:rPr>
          <w:t>https://www.gender.gov.sk/po-2014-2020/dokumenty/riadiace-dokumenty/</w:t>
        </w:r>
      </w:hyperlink>
      <w:r w:rsidR="00C56C07">
        <w:rPr>
          <w:rFonts w:ascii="Arial Narrow" w:hAnsi="Arial Narrow"/>
          <w:sz w:val="18"/>
          <w:szCs w:val="18"/>
        </w:rPr>
        <w:t>.</w:t>
      </w:r>
      <w:r w:rsidR="00C56C07" w:rsidRPr="00626FE8">
        <w:rPr>
          <w:rFonts w:ascii="Arial Narrow" w:hAnsi="Arial Narrow"/>
          <w:sz w:val="18"/>
          <w:szCs w:val="18"/>
        </w:rPr>
        <w:t xml:space="preserve">  </w:t>
      </w:r>
    </w:p>
  </w:footnote>
  <w:footnote w:id="4">
    <w:p w14:paraId="5125281E" w14:textId="77777777" w:rsidR="001273ED" w:rsidRPr="00735B17" w:rsidRDefault="001273ED" w:rsidP="001273ED">
      <w:pPr>
        <w:pStyle w:val="Textpoznmkypodiarou"/>
        <w:jc w:val="both"/>
        <w:rPr>
          <w:rFonts w:ascii="Arial Narrow" w:hAnsi="Arial Narrow"/>
          <w:sz w:val="18"/>
          <w:szCs w:val="18"/>
        </w:rPr>
      </w:pPr>
      <w:r>
        <w:rPr>
          <w:rStyle w:val="Odkaznapoznmkupodiarou"/>
        </w:rPr>
        <w:footnoteRef/>
      </w:r>
      <w:r>
        <w:t xml:space="preserve"> </w:t>
      </w:r>
      <w:r w:rsidRPr="00735B17">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5B17">
        <w:rPr>
          <w:rFonts w:ascii="Arial Narrow" w:hAnsi="Arial Narrow"/>
          <w:bCs/>
          <w:sz w:val="18"/>
          <w:szCs w:val="18"/>
        </w:rPr>
        <w:t xml:space="preserve"> na roky 2016 – 2020, uznesenie vlády SR č. </w:t>
      </w:r>
      <w:r w:rsidRPr="00735B17">
        <w:rPr>
          <w:rFonts w:ascii="Arial Narrow" w:hAnsi="Arial Narrow"/>
          <w:sz w:val="18"/>
          <w:szCs w:val="18"/>
        </w:rPr>
        <w:t xml:space="preserve">590/2016 zo dňa 14.12.2016 </w:t>
      </w:r>
      <w:hyperlink r:id="rId3" w:history="1">
        <w:r w:rsidRPr="00735B17">
          <w:rPr>
            <w:rStyle w:val="Hypertextovprepojenie"/>
            <w:rFonts w:ascii="Arial Narrow" w:hAnsi="Arial Narrow"/>
          </w:rPr>
          <w:t>http://www.rokovania.sk/Rokovanie.aspx/BodRokovaniaDetail?idMaterial=26092</w:t>
        </w:r>
      </w:hyperlink>
      <w:r w:rsidRPr="00735B17">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1980DBA5" w14:textId="77777777" w:rsidR="001273ED" w:rsidRDefault="001273ED" w:rsidP="001273ED">
      <w:pPr>
        <w:pStyle w:val="Textpoznmkypodiarou"/>
      </w:pPr>
    </w:p>
  </w:footnote>
  <w:footnote w:id="5">
    <w:p w14:paraId="5B1C9D5E" w14:textId="5D513E0D" w:rsidR="002D4CDC" w:rsidRDefault="002D4CDC" w:rsidP="00F86916">
      <w:pPr>
        <w:pStyle w:val="Textpoznmkypodiarou"/>
      </w:pPr>
      <w:r>
        <w:rPr>
          <w:rStyle w:val="Odkaznapoznmkupodiarou"/>
        </w:rPr>
        <w:footnoteRef/>
      </w:r>
      <w:r>
        <w:t xml:space="preserve"> </w:t>
      </w:r>
      <w:r w:rsidRPr="00F376DE">
        <w:rPr>
          <w:rFonts w:ascii="Arial Narrow" w:hAnsi="Arial Narrow"/>
          <w:sz w:val="18"/>
          <w:szCs w:val="18"/>
        </w:rPr>
        <w:t>Vestník MDV SR č. 3 z 30. apríla 2013</w:t>
      </w:r>
      <w:r>
        <w:t xml:space="preserve"> </w:t>
      </w:r>
      <w:hyperlink r:id="rId4" w:history="1">
        <w:r w:rsidRPr="00405E8D">
          <w:rPr>
            <w:rStyle w:val="Hypertextovprepojenie"/>
          </w:rPr>
          <w:t>http://www.telecom.gov.sk/index/index.php?ids=121</w:t>
        </w:r>
      </w:hyperlink>
      <w:hyperlink r:id="rId5" w:history="1"/>
      <w:r>
        <w:t xml:space="preserve"> .</w:t>
      </w:r>
    </w:p>
  </w:footnote>
  <w:footnote w:id="6">
    <w:p w14:paraId="516245EA" w14:textId="767CFD04" w:rsidR="0049783F" w:rsidRPr="00D45093" w:rsidRDefault="0049783F">
      <w:pPr>
        <w:pStyle w:val="Textpoznmkypodiarou"/>
        <w:rPr>
          <w:rFonts w:ascii="Arial Narrow" w:hAnsi="Arial Narrow"/>
          <w:sz w:val="18"/>
          <w:szCs w:val="18"/>
        </w:rPr>
      </w:pPr>
      <w:r>
        <w:rPr>
          <w:rStyle w:val="Odkaznapoznmkupodiarou"/>
        </w:rPr>
        <w:footnoteRef/>
      </w:r>
      <w:r>
        <w:t xml:space="preserve"> </w:t>
      </w:r>
      <w:r w:rsidRPr="00D45093">
        <w:rPr>
          <w:rFonts w:ascii="Arial Narrow" w:hAnsi="Arial Narrow"/>
          <w:sz w:val="18"/>
          <w:szCs w:val="18"/>
        </w:rPr>
        <w:t>Špecifické podmienky pre uzavretie zmluvy pre veľké projekty sú uvedené v časti 1.5 vyzvania.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A35F5" w14:textId="77777777" w:rsidR="00AF2B92" w:rsidRDefault="00AF2B92">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F6B64" w14:textId="25D7EBEC" w:rsidR="0049783F" w:rsidRPr="009658F6" w:rsidRDefault="009658F6" w:rsidP="009658F6">
    <w:pPr>
      <w:pStyle w:val="Hlavika"/>
      <w:jc w:val="center"/>
    </w:pPr>
    <w:r>
      <w:rPr>
        <w:noProof/>
      </w:rPr>
      <w:drawing>
        <wp:inline distT="0" distB="0" distL="0" distR="0" wp14:anchorId="67827C59" wp14:editId="13E94457">
          <wp:extent cx="5697220" cy="542925"/>
          <wp:effectExtent l="0" t="0" r="0" b="9525"/>
          <wp:docPr id="1" name="Obrázok 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63AC5" w14:textId="77777777" w:rsidR="00AF2B92" w:rsidRDefault="00AF2B9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0299F"/>
    <w:multiLevelType w:val="hybridMultilevel"/>
    <w:tmpl w:val="C1B01086"/>
    <w:lvl w:ilvl="0" w:tplc="041B0003">
      <w:start w:val="1"/>
      <w:numFmt w:val="bullet"/>
      <w:lvlText w:val="o"/>
      <w:lvlJc w:val="left"/>
      <w:pPr>
        <w:ind w:left="1069" w:hanging="360"/>
      </w:pPr>
      <w:rPr>
        <w:rFonts w:ascii="Courier New" w:hAnsi="Courier New" w:cs="Courier New"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06240D5"/>
    <w:multiLevelType w:val="hybridMultilevel"/>
    <w:tmpl w:val="39305A08"/>
    <w:lvl w:ilvl="0" w:tplc="4B1CFB64">
      <w:start w:val="1"/>
      <w:numFmt w:val="decimal"/>
      <w:lvlText w:val="%1."/>
      <w:lvlJc w:val="left"/>
      <w:pPr>
        <w:ind w:left="644"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2487F2F"/>
    <w:multiLevelType w:val="hybridMultilevel"/>
    <w:tmpl w:val="5DD066F0"/>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A1B27F7"/>
    <w:multiLevelType w:val="hybridMultilevel"/>
    <w:tmpl w:val="EF7E59A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EA97F84"/>
    <w:multiLevelType w:val="hybridMultilevel"/>
    <w:tmpl w:val="9634DF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4"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7"/>
  </w:num>
  <w:num w:numId="4">
    <w:abstractNumId w:val="4"/>
  </w:num>
  <w:num w:numId="5">
    <w:abstractNumId w:val="14"/>
  </w:num>
  <w:num w:numId="6">
    <w:abstractNumId w:val="1"/>
  </w:num>
  <w:num w:numId="7">
    <w:abstractNumId w:val="12"/>
  </w:num>
  <w:num w:numId="8">
    <w:abstractNumId w:val="6"/>
  </w:num>
  <w:num w:numId="9">
    <w:abstractNumId w:val="3"/>
  </w:num>
  <w:num w:numId="10">
    <w:abstractNumId w:val="9"/>
  </w:num>
  <w:num w:numId="11">
    <w:abstractNumId w:val="5"/>
  </w:num>
  <w:num w:numId="12">
    <w:abstractNumId w:val="0"/>
  </w:num>
  <w:num w:numId="13">
    <w:abstractNumId w:val="8"/>
  </w:num>
  <w:num w:numId="14">
    <w:abstractNumId w:val="10"/>
  </w:num>
  <w:num w:numId="15">
    <w:abstractNumId w:val="2"/>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5B4"/>
    <w:rsid w:val="00004FFD"/>
    <w:rsid w:val="00010096"/>
    <w:rsid w:val="0001092D"/>
    <w:rsid w:val="00011990"/>
    <w:rsid w:val="000139AF"/>
    <w:rsid w:val="00014418"/>
    <w:rsid w:val="00015A80"/>
    <w:rsid w:val="00020171"/>
    <w:rsid w:val="00022F0D"/>
    <w:rsid w:val="00023623"/>
    <w:rsid w:val="000301D5"/>
    <w:rsid w:val="0003139F"/>
    <w:rsid w:val="000339AF"/>
    <w:rsid w:val="00036D94"/>
    <w:rsid w:val="0004034C"/>
    <w:rsid w:val="00040A64"/>
    <w:rsid w:val="00041AC8"/>
    <w:rsid w:val="00050078"/>
    <w:rsid w:val="00051900"/>
    <w:rsid w:val="00052E96"/>
    <w:rsid w:val="00072336"/>
    <w:rsid w:val="00072599"/>
    <w:rsid w:val="00072F94"/>
    <w:rsid w:val="0007348A"/>
    <w:rsid w:val="0007481E"/>
    <w:rsid w:val="00075ADB"/>
    <w:rsid w:val="00076212"/>
    <w:rsid w:val="00076A60"/>
    <w:rsid w:val="00077138"/>
    <w:rsid w:val="00077421"/>
    <w:rsid w:val="00082728"/>
    <w:rsid w:val="00086681"/>
    <w:rsid w:val="0009136F"/>
    <w:rsid w:val="00092DC7"/>
    <w:rsid w:val="00094BE4"/>
    <w:rsid w:val="000A5FA5"/>
    <w:rsid w:val="000A7225"/>
    <w:rsid w:val="000A7C44"/>
    <w:rsid w:val="000B25EE"/>
    <w:rsid w:val="000B6E76"/>
    <w:rsid w:val="000C3A95"/>
    <w:rsid w:val="000C62F8"/>
    <w:rsid w:val="000C7772"/>
    <w:rsid w:val="000D1E50"/>
    <w:rsid w:val="000D2D75"/>
    <w:rsid w:val="000D2D8C"/>
    <w:rsid w:val="000D48BA"/>
    <w:rsid w:val="000D4B1A"/>
    <w:rsid w:val="000D5FA3"/>
    <w:rsid w:val="000E1BCB"/>
    <w:rsid w:val="000E2A0D"/>
    <w:rsid w:val="000E2E20"/>
    <w:rsid w:val="000E573D"/>
    <w:rsid w:val="000E7F5B"/>
    <w:rsid w:val="000F1C74"/>
    <w:rsid w:val="000F2274"/>
    <w:rsid w:val="000F3544"/>
    <w:rsid w:val="000F6860"/>
    <w:rsid w:val="000F6F11"/>
    <w:rsid w:val="00100493"/>
    <w:rsid w:val="001007BA"/>
    <w:rsid w:val="00104C1B"/>
    <w:rsid w:val="001058E9"/>
    <w:rsid w:val="00106114"/>
    <w:rsid w:val="001068D5"/>
    <w:rsid w:val="001124DF"/>
    <w:rsid w:val="00112813"/>
    <w:rsid w:val="001141EA"/>
    <w:rsid w:val="0011721B"/>
    <w:rsid w:val="00117A89"/>
    <w:rsid w:val="00117AB1"/>
    <w:rsid w:val="00125B83"/>
    <w:rsid w:val="00125D1B"/>
    <w:rsid w:val="001273ED"/>
    <w:rsid w:val="00127418"/>
    <w:rsid w:val="00127E93"/>
    <w:rsid w:val="0013088C"/>
    <w:rsid w:val="00133AC6"/>
    <w:rsid w:val="0013632E"/>
    <w:rsid w:val="00136E09"/>
    <w:rsid w:val="00146D93"/>
    <w:rsid w:val="00152088"/>
    <w:rsid w:val="00153CC2"/>
    <w:rsid w:val="0015480B"/>
    <w:rsid w:val="00164511"/>
    <w:rsid w:val="0016481D"/>
    <w:rsid w:val="00164A0A"/>
    <w:rsid w:val="00166C09"/>
    <w:rsid w:val="00166C3D"/>
    <w:rsid w:val="00167BF6"/>
    <w:rsid w:val="00170B2E"/>
    <w:rsid w:val="00171DF4"/>
    <w:rsid w:val="0017599E"/>
    <w:rsid w:val="001808D7"/>
    <w:rsid w:val="001919B0"/>
    <w:rsid w:val="00192D85"/>
    <w:rsid w:val="0019507D"/>
    <w:rsid w:val="0019798D"/>
    <w:rsid w:val="00197D54"/>
    <w:rsid w:val="00197E1E"/>
    <w:rsid w:val="001A1306"/>
    <w:rsid w:val="001A30F9"/>
    <w:rsid w:val="001A3ACB"/>
    <w:rsid w:val="001A469B"/>
    <w:rsid w:val="001B28E4"/>
    <w:rsid w:val="001B4BF0"/>
    <w:rsid w:val="001C174A"/>
    <w:rsid w:val="001C1816"/>
    <w:rsid w:val="001C39E3"/>
    <w:rsid w:val="001C7ACB"/>
    <w:rsid w:val="001D0AD7"/>
    <w:rsid w:val="001D2832"/>
    <w:rsid w:val="001D29D9"/>
    <w:rsid w:val="001D3D08"/>
    <w:rsid w:val="001E0853"/>
    <w:rsid w:val="001E486C"/>
    <w:rsid w:val="001E71A3"/>
    <w:rsid w:val="001E78C0"/>
    <w:rsid w:val="001E7CC1"/>
    <w:rsid w:val="001F12C1"/>
    <w:rsid w:val="001F3E39"/>
    <w:rsid w:val="001F7BF9"/>
    <w:rsid w:val="0020086E"/>
    <w:rsid w:val="00202006"/>
    <w:rsid w:val="0020286D"/>
    <w:rsid w:val="00202DEC"/>
    <w:rsid w:val="00205B5C"/>
    <w:rsid w:val="00207F54"/>
    <w:rsid w:val="00214F88"/>
    <w:rsid w:val="00223511"/>
    <w:rsid w:val="0022397A"/>
    <w:rsid w:val="00223C3F"/>
    <w:rsid w:val="00224224"/>
    <w:rsid w:val="00224576"/>
    <w:rsid w:val="00226939"/>
    <w:rsid w:val="00231926"/>
    <w:rsid w:val="00231AC4"/>
    <w:rsid w:val="00232DD4"/>
    <w:rsid w:val="00234B0C"/>
    <w:rsid w:val="00234B37"/>
    <w:rsid w:val="002361DD"/>
    <w:rsid w:val="00240B15"/>
    <w:rsid w:val="0024107A"/>
    <w:rsid w:val="00247D61"/>
    <w:rsid w:val="00252914"/>
    <w:rsid w:val="00252D8E"/>
    <w:rsid w:val="002551FF"/>
    <w:rsid w:val="0026703F"/>
    <w:rsid w:val="0027228D"/>
    <w:rsid w:val="00272D98"/>
    <w:rsid w:val="00284487"/>
    <w:rsid w:val="002844BD"/>
    <w:rsid w:val="002847AD"/>
    <w:rsid w:val="00286692"/>
    <w:rsid w:val="00290605"/>
    <w:rsid w:val="002914AD"/>
    <w:rsid w:val="002929E5"/>
    <w:rsid w:val="00292D49"/>
    <w:rsid w:val="00295096"/>
    <w:rsid w:val="0029522A"/>
    <w:rsid w:val="002955AB"/>
    <w:rsid w:val="002A47BD"/>
    <w:rsid w:val="002B6784"/>
    <w:rsid w:val="002C207D"/>
    <w:rsid w:val="002C329D"/>
    <w:rsid w:val="002C589B"/>
    <w:rsid w:val="002D10C6"/>
    <w:rsid w:val="002D4CDC"/>
    <w:rsid w:val="002D5753"/>
    <w:rsid w:val="002D6E45"/>
    <w:rsid w:val="002E2B88"/>
    <w:rsid w:val="002E6588"/>
    <w:rsid w:val="002E7F1A"/>
    <w:rsid w:val="002F0EA7"/>
    <w:rsid w:val="002F284F"/>
    <w:rsid w:val="002F395B"/>
    <w:rsid w:val="0030096B"/>
    <w:rsid w:val="003011D9"/>
    <w:rsid w:val="003011F4"/>
    <w:rsid w:val="0030137E"/>
    <w:rsid w:val="00302AA0"/>
    <w:rsid w:val="003033F4"/>
    <w:rsid w:val="0030513E"/>
    <w:rsid w:val="0030585E"/>
    <w:rsid w:val="0032288B"/>
    <w:rsid w:val="00323D81"/>
    <w:rsid w:val="00325B8D"/>
    <w:rsid w:val="003261CC"/>
    <w:rsid w:val="00327AD2"/>
    <w:rsid w:val="003313D2"/>
    <w:rsid w:val="00341FAD"/>
    <w:rsid w:val="00342A31"/>
    <w:rsid w:val="00343539"/>
    <w:rsid w:val="00344B08"/>
    <w:rsid w:val="00346339"/>
    <w:rsid w:val="0034774A"/>
    <w:rsid w:val="00347B45"/>
    <w:rsid w:val="0035487E"/>
    <w:rsid w:val="00354CA6"/>
    <w:rsid w:val="003613E8"/>
    <w:rsid w:val="00362D07"/>
    <w:rsid w:val="00365E0A"/>
    <w:rsid w:val="00366746"/>
    <w:rsid w:val="0036768D"/>
    <w:rsid w:val="0037176B"/>
    <w:rsid w:val="00374CFA"/>
    <w:rsid w:val="00381BFD"/>
    <w:rsid w:val="00382E03"/>
    <w:rsid w:val="0038576B"/>
    <w:rsid w:val="0038730A"/>
    <w:rsid w:val="003878D6"/>
    <w:rsid w:val="00397CCC"/>
    <w:rsid w:val="003A3C11"/>
    <w:rsid w:val="003A77A7"/>
    <w:rsid w:val="003B6E19"/>
    <w:rsid w:val="003B7158"/>
    <w:rsid w:val="003C13BD"/>
    <w:rsid w:val="003C1D64"/>
    <w:rsid w:val="003C4CAC"/>
    <w:rsid w:val="003C6E77"/>
    <w:rsid w:val="003D0060"/>
    <w:rsid w:val="003D5679"/>
    <w:rsid w:val="003D5AD8"/>
    <w:rsid w:val="003D72A6"/>
    <w:rsid w:val="003E1169"/>
    <w:rsid w:val="003E1C75"/>
    <w:rsid w:val="003E4431"/>
    <w:rsid w:val="003E6900"/>
    <w:rsid w:val="003E77E2"/>
    <w:rsid w:val="003F091F"/>
    <w:rsid w:val="003F4F99"/>
    <w:rsid w:val="003F661F"/>
    <w:rsid w:val="004014D7"/>
    <w:rsid w:val="004029FB"/>
    <w:rsid w:val="004100CB"/>
    <w:rsid w:val="00413E9E"/>
    <w:rsid w:val="00414F28"/>
    <w:rsid w:val="0041731A"/>
    <w:rsid w:val="00420DF5"/>
    <w:rsid w:val="004251D2"/>
    <w:rsid w:val="00427C6F"/>
    <w:rsid w:val="004332F3"/>
    <w:rsid w:val="00434AFA"/>
    <w:rsid w:val="00436C85"/>
    <w:rsid w:val="00440C6B"/>
    <w:rsid w:val="0044573A"/>
    <w:rsid w:val="00450B6F"/>
    <w:rsid w:val="00455838"/>
    <w:rsid w:val="00456E89"/>
    <w:rsid w:val="00464FFA"/>
    <w:rsid w:val="00466286"/>
    <w:rsid w:val="00466B72"/>
    <w:rsid w:val="004738F5"/>
    <w:rsid w:val="0047453E"/>
    <w:rsid w:val="00475F5F"/>
    <w:rsid w:val="0048030D"/>
    <w:rsid w:val="00480605"/>
    <w:rsid w:val="00480844"/>
    <w:rsid w:val="00481E9F"/>
    <w:rsid w:val="00482791"/>
    <w:rsid w:val="00485F1E"/>
    <w:rsid w:val="00487844"/>
    <w:rsid w:val="00487F57"/>
    <w:rsid w:val="004915CF"/>
    <w:rsid w:val="00493399"/>
    <w:rsid w:val="00493E1F"/>
    <w:rsid w:val="004947D5"/>
    <w:rsid w:val="004952F8"/>
    <w:rsid w:val="004959E5"/>
    <w:rsid w:val="00497399"/>
    <w:rsid w:val="0049783F"/>
    <w:rsid w:val="004A0D2F"/>
    <w:rsid w:val="004A0F68"/>
    <w:rsid w:val="004A17CB"/>
    <w:rsid w:val="004A440B"/>
    <w:rsid w:val="004A7CF9"/>
    <w:rsid w:val="004B01E2"/>
    <w:rsid w:val="004B4D3C"/>
    <w:rsid w:val="004B6EAA"/>
    <w:rsid w:val="004C09E1"/>
    <w:rsid w:val="004D045D"/>
    <w:rsid w:val="004D4FE0"/>
    <w:rsid w:val="004D5C58"/>
    <w:rsid w:val="004D7487"/>
    <w:rsid w:val="004D7F23"/>
    <w:rsid w:val="004E08AB"/>
    <w:rsid w:val="004E11D6"/>
    <w:rsid w:val="004E26F2"/>
    <w:rsid w:val="004E313A"/>
    <w:rsid w:val="004E39CC"/>
    <w:rsid w:val="004E5EBB"/>
    <w:rsid w:val="004F1FF9"/>
    <w:rsid w:val="004F35ED"/>
    <w:rsid w:val="004F448E"/>
    <w:rsid w:val="004F6058"/>
    <w:rsid w:val="00504336"/>
    <w:rsid w:val="00504B32"/>
    <w:rsid w:val="00506F84"/>
    <w:rsid w:val="00510B04"/>
    <w:rsid w:val="00511A69"/>
    <w:rsid w:val="005211BB"/>
    <w:rsid w:val="00521F7B"/>
    <w:rsid w:val="005313ED"/>
    <w:rsid w:val="0053760B"/>
    <w:rsid w:val="00542948"/>
    <w:rsid w:val="00542A10"/>
    <w:rsid w:val="00542B92"/>
    <w:rsid w:val="00542C54"/>
    <w:rsid w:val="005458A6"/>
    <w:rsid w:val="00545A7C"/>
    <w:rsid w:val="00550394"/>
    <w:rsid w:val="00550A08"/>
    <w:rsid w:val="00551C1F"/>
    <w:rsid w:val="00551E54"/>
    <w:rsid w:val="005534CE"/>
    <w:rsid w:val="00555BA7"/>
    <w:rsid w:val="00556BAE"/>
    <w:rsid w:val="00565360"/>
    <w:rsid w:val="00565FD4"/>
    <w:rsid w:val="00566FE9"/>
    <w:rsid w:val="005716A3"/>
    <w:rsid w:val="005752F6"/>
    <w:rsid w:val="00576260"/>
    <w:rsid w:val="00576315"/>
    <w:rsid w:val="00581721"/>
    <w:rsid w:val="005819E9"/>
    <w:rsid w:val="005828B7"/>
    <w:rsid w:val="00584D99"/>
    <w:rsid w:val="00586657"/>
    <w:rsid w:val="005868B0"/>
    <w:rsid w:val="0059384E"/>
    <w:rsid w:val="00597862"/>
    <w:rsid w:val="005A3899"/>
    <w:rsid w:val="005A4D60"/>
    <w:rsid w:val="005A5E4E"/>
    <w:rsid w:val="005B0798"/>
    <w:rsid w:val="005B11C2"/>
    <w:rsid w:val="005B1A96"/>
    <w:rsid w:val="005B354C"/>
    <w:rsid w:val="005B7F9E"/>
    <w:rsid w:val="005C1D7C"/>
    <w:rsid w:val="005C553E"/>
    <w:rsid w:val="005C7828"/>
    <w:rsid w:val="005C78C2"/>
    <w:rsid w:val="005D591D"/>
    <w:rsid w:val="005D7EB3"/>
    <w:rsid w:val="005E05E7"/>
    <w:rsid w:val="005E26A0"/>
    <w:rsid w:val="005E3B47"/>
    <w:rsid w:val="005E41AB"/>
    <w:rsid w:val="005E718C"/>
    <w:rsid w:val="005E7866"/>
    <w:rsid w:val="005F00CE"/>
    <w:rsid w:val="005F037F"/>
    <w:rsid w:val="005F0A73"/>
    <w:rsid w:val="005F0F4C"/>
    <w:rsid w:val="005F1A8F"/>
    <w:rsid w:val="005F2AE7"/>
    <w:rsid w:val="005F5854"/>
    <w:rsid w:val="005F6125"/>
    <w:rsid w:val="005F7AC2"/>
    <w:rsid w:val="005F7B3C"/>
    <w:rsid w:val="00607707"/>
    <w:rsid w:val="00612EAA"/>
    <w:rsid w:val="00613510"/>
    <w:rsid w:val="0062318C"/>
    <w:rsid w:val="00626384"/>
    <w:rsid w:val="006268D2"/>
    <w:rsid w:val="00626FE8"/>
    <w:rsid w:val="006317CB"/>
    <w:rsid w:val="00633404"/>
    <w:rsid w:val="006357FD"/>
    <w:rsid w:val="0064247B"/>
    <w:rsid w:val="00662770"/>
    <w:rsid w:val="00662D05"/>
    <w:rsid w:val="00666268"/>
    <w:rsid w:val="00666322"/>
    <w:rsid w:val="00667164"/>
    <w:rsid w:val="006748F5"/>
    <w:rsid w:val="006853C2"/>
    <w:rsid w:val="006937F7"/>
    <w:rsid w:val="0069692F"/>
    <w:rsid w:val="006A061F"/>
    <w:rsid w:val="006A15E7"/>
    <w:rsid w:val="006A1BD2"/>
    <w:rsid w:val="006A2D23"/>
    <w:rsid w:val="006A36EC"/>
    <w:rsid w:val="006A3CDD"/>
    <w:rsid w:val="006A3E21"/>
    <w:rsid w:val="006A5401"/>
    <w:rsid w:val="006A5670"/>
    <w:rsid w:val="006B097E"/>
    <w:rsid w:val="006B0B9E"/>
    <w:rsid w:val="006B3C3A"/>
    <w:rsid w:val="006B5493"/>
    <w:rsid w:val="006B64B3"/>
    <w:rsid w:val="006B6E7B"/>
    <w:rsid w:val="006C0886"/>
    <w:rsid w:val="006C359F"/>
    <w:rsid w:val="006C3AB3"/>
    <w:rsid w:val="006D218E"/>
    <w:rsid w:val="006D787D"/>
    <w:rsid w:val="006E1E54"/>
    <w:rsid w:val="006E4F20"/>
    <w:rsid w:val="006F2925"/>
    <w:rsid w:val="006F2EA5"/>
    <w:rsid w:val="006F3E0D"/>
    <w:rsid w:val="006F4FF1"/>
    <w:rsid w:val="006F63E8"/>
    <w:rsid w:val="006F6608"/>
    <w:rsid w:val="006F66B2"/>
    <w:rsid w:val="007003FE"/>
    <w:rsid w:val="00714649"/>
    <w:rsid w:val="00714A3E"/>
    <w:rsid w:val="007202A8"/>
    <w:rsid w:val="00726FA2"/>
    <w:rsid w:val="00727609"/>
    <w:rsid w:val="00730AC7"/>
    <w:rsid w:val="0073467A"/>
    <w:rsid w:val="00734744"/>
    <w:rsid w:val="007355DD"/>
    <w:rsid w:val="007403EC"/>
    <w:rsid w:val="00741F1F"/>
    <w:rsid w:val="00744B54"/>
    <w:rsid w:val="0074628B"/>
    <w:rsid w:val="00747AE8"/>
    <w:rsid w:val="00750FED"/>
    <w:rsid w:val="007515F9"/>
    <w:rsid w:val="00752C11"/>
    <w:rsid w:val="00753246"/>
    <w:rsid w:val="00761555"/>
    <w:rsid w:val="00761A6B"/>
    <w:rsid w:val="00761CE1"/>
    <w:rsid w:val="00762C67"/>
    <w:rsid w:val="0076471B"/>
    <w:rsid w:val="00765803"/>
    <w:rsid w:val="0077283C"/>
    <w:rsid w:val="007739AA"/>
    <w:rsid w:val="007778BA"/>
    <w:rsid w:val="00777B70"/>
    <w:rsid w:val="00780AE2"/>
    <w:rsid w:val="00780EAC"/>
    <w:rsid w:val="00782CCF"/>
    <w:rsid w:val="0078444D"/>
    <w:rsid w:val="00784BEE"/>
    <w:rsid w:val="00784ECE"/>
    <w:rsid w:val="00785407"/>
    <w:rsid w:val="00785609"/>
    <w:rsid w:val="007911F7"/>
    <w:rsid w:val="00791A36"/>
    <w:rsid w:val="0079355B"/>
    <w:rsid w:val="00794CA6"/>
    <w:rsid w:val="00795A68"/>
    <w:rsid w:val="00795B89"/>
    <w:rsid w:val="00795BB1"/>
    <w:rsid w:val="007A00EF"/>
    <w:rsid w:val="007A05ED"/>
    <w:rsid w:val="007A2C9B"/>
    <w:rsid w:val="007A2E7D"/>
    <w:rsid w:val="007A3316"/>
    <w:rsid w:val="007A3B32"/>
    <w:rsid w:val="007A409E"/>
    <w:rsid w:val="007B25C2"/>
    <w:rsid w:val="007B27BB"/>
    <w:rsid w:val="007B3023"/>
    <w:rsid w:val="007C1E80"/>
    <w:rsid w:val="007C29FA"/>
    <w:rsid w:val="007C2B5F"/>
    <w:rsid w:val="007C4DA2"/>
    <w:rsid w:val="007D1ED7"/>
    <w:rsid w:val="007D4A79"/>
    <w:rsid w:val="007E0B76"/>
    <w:rsid w:val="007E11F5"/>
    <w:rsid w:val="007E1B4A"/>
    <w:rsid w:val="007E1D38"/>
    <w:rsid w:val="007E1FC8"/>
    <w:rsid w:val="007E5C50"/>
    <w:rsid w:val="007F3AB0"/>
    <w:rsid w:val="007F6902"/>
    <w:rsid w:val="007F6F70"/>
    <w:rsid w:val="007F7743"/>
    <w:rsid w:val="00802BF7"/>
    <w:rsid w:val="0080378E"/>
    <w:rsid w:val="00807047"/>
    <w:rsid w:val="00811E7C"/>
    <w:rsid w:val="00812BB6"/>
    <w:rsid w:val="0081334B"/>
    <w:rsid w:val="00815288"/>
    <w:rsid w:val="008152E8"/>
    <w:rsid w:val="00815D38"/>
    <w:rsid w:val="00816211"/>
    <w:rsid w:val="00821462"/>
    <w:rsid w:val="00824005"/>
    <w:rsid w:val="00824AEF"/>
    <w:rsid w:val="00826939"/>
    <w:rsid w:val="008308D7"/>
    <w:rsid w:val="008344B1"/>
    <w:rsid w:val="00834568"/>
    <w:rsid w:val="0084175B"/>
    <w:rsid w:val="008445D7"/>
    <w:rsid w:val="00847013"/>
    <w:rsid w:val="00853870"/>
    <w:rsid w:val="008545E8"/>
    <w:rsid w:val="008554BA"/>
    <w:rsid w:val="0086151A"/>
    <w:rsid w:val="008645D0"/>
    <w:rsid w:val="00870138"/>
    <w:rsid w:val="008705BA"/>
    <w:rsid w:val="008732F7"/>
    <w:rsid w:val="00875778"/>
    <w:rsid w:val="008759DB"/>
    <w:rsid w:val="00875FD7"/>
    <w:rsid w:val="0088770A"/>
    <w:rsid w:val="00887CA8"/>
    <w:rsid w:val="00887D04"/>
    <w:rsid w:val="008922C0"/>
    <w:rsid w:val="008946B8"/>
    <w:rsid w:val="00897FEA"/>
    <w:rsid w:val="008A2880"/>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1EAE"/>
    <w:rsid w:val="008D4FFA"/>
    <w:rsid w:val="008D5671"/>
    <w:rsid w:val="008E0B3D"/>
    <w:rsid w:val="008F1058"/>
    <w:rsid w:val="008F1CB4"/>
    <w:rsid w:val="008F1E02"/>
    <w:rsid w:val="008F26C8"/>
    <w:rsid w:val="008F3834"/>
    <w:rsid w:val="008F6528"/>
    <w:rsid w:val="008F6978"/>
    <w:rsid w:val="008F6DD6"/>
    <w:rsid w:val="008F7936"/>
    <w:rsid w:val="00905153"/>
    <w:rsid w:val="00907E29"/>
    <w:rsid w:val="00910E24"/>
    <w:rsid w:val="009153B7"/>
    <w:rsid w:val="00915B87"/>
    <w:rsid w:val="00916C25"/>
    <w:rsid w:val="009179FD"/>
    <w:rsid w:val="009202F9"/>
    <w:rsid w:val="00920E41"/>
    <w:rsid w:val="009228F1"/>
    <w:rsid w:val="00924E79"/>
    <w:rsid w:val="00925EA9"/>
    <w:rsid w:val="00934D1B"/>
    <w:rsid w:val="0093561F"/>
    <w:rsid w:val="00940D5B"/>
    <w:rsid w:val="00946FA3"/>
    <w:rsid w:val="00950FC5"/>
    <w:rsid w:val="00953FEC"/>
    <w:rsid w:val="00954355"/>
    <w:rsid w:val="0096287B"/>
    <w:rsid w:val="00964204"/>
    <w:rsid w:val="00964CBD"/>
    <w:rsid w:val="009658F6"/>
    <w:rsid w:val="009678A6"/>
    <w:rsid w:val="00970D18"/>
    <w:rsid w:val="00973B41"/>
    <w:rsid w:val="00975453"/>
    <w:rsid w:val="00976657"/>
    <w:rsid w:val="00983399"/>
    <w:rsid w:val="00985397"/>
    <w:rsid w:val="009871DF"/>
    <w:rsid w:val="009919CC"/>
    <w:rsid w:val="00994E1B"/>
    <w:rsid w:val="0099597F"/>
    <w:rsid w:val="00997502"/>
    <w:rsid w:val="009A0783"/>
    <w:rsid w:val="009A46D3"/>
    <w:rsid w:val="009A51B6"/>
    <w:rsid w:val="009A68D1"/>
    <w:rsid w:val="009B0D54"/>
    <w:rsid w:val="009B1373"/>
    <w:rsid w:val="009B3A5C"/>
    <w:rsid w:val="009C222D"/>
    <w:rsid w:val="009C3163"/>
    <w:rsid w:val="009C7D1F"/>
    <w:rsid w:val="009D089E"/>
    <w:rsid w:val="009E1A98"/>
    <w:rsid w:val="009F16D8"/>
    <w:rsid w:val="009F1AF1"/>
    <w:rsid w:val="009F2647"/>
    <w:rsid w:val="009F64A1"/>
    <w:rsid w:val="009F692C"/>
    <w:rsid w:val="009F6C89"/>
    <w:rsid w:val="00A00083"/>
    <w:rsid w:val="00A11DBD"/>
    <w:rsid w:val="00A12C37"/>
    <w:rsid w:val="00A1337E"/>
    <w:rsid w:val="00A136F1"/>
    <w:rsid w:val="00A160D1"/>
    <w:rsid w:val="00A205F0"/>
    <w:rsid w:val="00A207BD"/>
    <w:rsid w:val="00A22D38"/>
    <w:rsid w:val="00A250D1"/>
    <w:rsid w:val="00A25699"/>
    <w:rsid w:val="00A25B01"/>
    <w:rsid w:val="00A31407"/>
    <w:rsid w:val="00A36980"/>
    <w:rsid w:val="00A40D3C"/>
    <w:rsid w:val="00A427DF"/>
    <w:rsid w:val="00A46E11"/>
    <w:rsid w:val="00A5235F"/>
    <w:rsid w:val="00A56C94"/>
    <w:rsid w:val="00A634A9"/>
    <w:rsid w:val="00A643B4"/>
    <w:rsid w:val="00A72CC4"/>
    <w:rsid w:val="00A75AF4"/>
    <w:rsid w:val="00A75F39"/>
    <w:rsid w:val="00A75F7B"/>
    <w:rsid w:val="00A76B0A"/>
    <w:rsid w:val="00A77AF5"/>
    <w:rsid w:val="00A80264"/>
    <w:rsid w:val="00A81236"/>
    <w:rsid w:val="00A84393"/>
    <w:rsid w:val="00A85B6E"/>
    <w:rsid w:val="00A87667"/>
    <w:rsid w:val="00A92E78"/>
    <w:rsid w:val="00A95848"/>
    <w:rsid w:val="00A96144"/>
    <w:rsid w:val="00AA1D53"/>
    <w:rsid w:val="00AA3DC3"/>
    <w:rsid w:val="00AA4826"/>
    <w:rsid w:val="00AA580A"/>
    <w:rsid w:val="00AB2AF8"/>
    <w:rsid w:val="00AB4D3C"/>
    <w:rsid w:val="00AB765B"/>
    <w:rsid w:val="00AC0AEE"/>
    <w:rsid w:val="00AC2ED0"/>
    <w:rsid w:val="00AC52EA"/>
    <w:rsid w:val="00AC646A"/>
    <w:rsid w:val="00AC70BD"/>
    <w:rsid w:val="00AC7CBF"/>
    <w:rsid w:val="00AD0D39"/>
    <w:rsid w:val="00AD1347"/>
    <w:rsid w:val="00AD3636"/>
    <w:rsid w:val="00AD5B71"/>
    <w:rsid w:val="00AE3394"/>
    <w:rsid w:val="00AE4071"/>
    <w:rsid w:val="00AE48A7"/>
    <w:rsid w:val="00AE4CE6"/>
    <w:rsid w:val="00AE55E7"/>
    <w:rsid w:val="00AE77C1"/>
    <w:rsid w:val="00AF08BA"/>
    <w:rsid w:val="00AF2B92"/>
    <w:rsid w:val="00AF63B7"/>
    <w:rsid w:val="00AF7B49"/>
    <w:rsid w:val="00B01602"/>
    <w:rsid w:val="00B038E7"/>
    <w:rsid w:val="00B05ABA"/>
    <w:rsid w:val="00B14D06"/>
    <w:rsid w:val="00B16D14"/>
    <w:rsid w:val="00B237AE"/>
    <w:rsid w:val="00B2425B"/>
    <w:rsid w:val="00B248C2"/>
    <w:rsid w:val="00B333EB"/>
    <w:rsid w:val="00B372E7"/>
    <w:rsid w:val="00B40D69"/>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086C"/>
    <w:rsid w:val="00B65368"/>
    <w:rsid w:val="00B7057B"/>
    <w:rsid w:val="00B715AF"/>
    <w:rsid w:val="00B74B14"/>
    <w:rsid w:val="00B74DD6"/>
    <w:rsid w:val="00B75C2F"/>
    <w:rsid w:val="00B80743"/>
    <w:rsid w:val="00B80757"/>
    <w:rsid w:val="00B87458"/>
    <w:rsid w:val="00B9007B"/>
    <w:rsid w:val="00B90A72"/>
    <w:rsid w:val="00B91F46"/>
    <w:rsid w:val="00B96388"/>
    <w:rsid w:val="00B97C88"/>
    <w:rsid w:val="00BA0E90"/>
    <w:rsid w:val="00BA1C30"/>
    <w:rsid w:val="00BA513C"/>
    <w:rsid w:val="00BA7BD0"/>
    <w:rsid w:val="00BB00E7"/>
    <w:rsid w:val="00BB4D30"/>
    <w:rsid w:val="00BC0F00"/>
    <w:rsid w:val="00BC6D75"/>
    <w:rsid w:val="00BD04DA"/>
    <w:rsid w:val="00BD2EC6"/>
    <w:rsid w:val="00BD48E0"/>
    <w:rsid w:val="00BD5BE0"/>
    <w:rsid w:val="00BE3741"/>
    <w:rsid w:val="00BE690E"/>
    <w:rsid w:val="00BE7811"/>
    <w:rsid w:val="00BF00CB"/>
    <w:rsid w:val="00C00154"/>
    <w:rsid w:val="00C0024E"/>
    <w:rsid w:val="00C0259A"/>
    <w:rsid w:val="00C047FA"/>
    <w:rsid w:val="00C04A92"/>
    <w:rsid w:val="00C05167"/>
    <w:rsid w:val="00C052F3"/>
    <w:rsid w:val="00C06A50"/>
    <w:rsid w:val="00C07FF5"/>
    <w:rsid w:val="00C10E19"/>
    <w:rsid w:val="00C205DA"/>
    <w:rsid w:val="00C210AC"/>
    <w:rsid w:val="00C2348D"/>
    <w:rsid w:val="00C26C46"/>
    <w:rsid w:val="00C30D27"/>
    <w:rsid w:val="00C36D3A"/>
    <w:rsid w:val="00C36E4C"/>
    <w:rsid w:val="00C40AD7"/>
    <w:rsid w:val="00C427BE"/>
    <w:rsid w:val="00C43CCD"/>
    <w:rsid w:val="00C455E0"/>
    <w:rsid w:val="00C4623D"/>
    <w:rsid w:val="00C46F19"/>
    <w:rsid w:val="00C4743D"/>
    <w:rsid w:val="00C56C07"/>
    <w:rsid w:val="00C57933"/>
    <w:rsid w:val="00C63440"/>
    <w:rsid w:val="00C65F0C"/>
    <w:rsid w:val="00C67DE5"/>
    <w:rsid w:val="00C72356"/>
    <w:rsid w:val="00C7538E"/>
    <w:rsid w:val="00C770D0"/>
    <w:rsid w:val="00C81CB7"/>
    <w:rsid w:val="00C84738"/>
    <w:rsid w:val="00C84F79"/>
    <w:rsid w:val="00C85E35"/>
    <w:rsid w:val="00C8755B"/>
    <w:rsid w:val="00C905EB"/>
    <w:rsid w:val="00C929A7"/>
    <w:rsid w:val="00C92F0D"/>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FF4"/>
    <w:rsid w:val="00CD03E2"/>
    <w:rsid w:val="00CD2641"/>
    <w:rsid w:val="00CD30CE"/>
    <w:rsid w:val="00CD5090"/>
    <w:rsid w:val="00CD681F"/>
    <w:rsid w:val="00CD6E84"/>
    <w:rsid w:val="00CE04F8"/>
    <w:rsid w:val="00CE2A87"/>
    <w:rsid w:val="00CE4372"/>
    <w:rsid w:val="00CE4914"/>
    <w:rsid w:val="00CE52EF"/>
    <w:rsid w:val="00CE6027"/>
    <w:rsid w:val="00CE71F6"/>
    <w:rsid w:val="00CF1C77"/>
    <w:rsid w:val="00CF38D0"/>
    <w:rsid w:val="00CF428C"/>
    <w:rsid w:val="00CF7836"/>
    <w:rsid w:val="00CF7A76"/>
    <w:rsid w:val="00D0048E"/>
    <w:rsid w:val="00D033CF"/>
    <w:rsid w:val="00D05993"/>
    <w:rsid w:val="00D06959"/>
    <w:rsid w:val="00D06AC6"/>
    <w:rsid w:val="00D11559"/>
    <w:rsid w:val="00D15A4B"/>
    <w:rsid w:val="00D1695F"/>
    <w:rsid w:val="00D24AFF"/>
    <w:rsid w:val="00D33A6C"/>
    <w:rsid w:val="00D37D33"/>
    <w:rsid w:val="00D40875"/>
    <w:rsid w:val="00D415EC"/>
    <w:rsid w:val="00D43899"/>
    <w:rsid w:val="00D45093"/>
    <w:rsid w:val="00D457FC"/>
    <w:rsid w:val="00D46D98"/>
    <w:rsid w:val="00D51ABB"/>
    <w:rsid w:val="00D51DA2"/>
    <w:rsid w:val="00D55CAF"/>
    <w:rsid w:val="00D6017C"/>
    <w:rsid w:val="00D64042"/>
    <w:rsid w:val="00D700D3"/>
    <w:rsid w:val="00D722E9"/>
    <w:rsid w:val="00D72853"/>
    <w:rsid w:val="00D731F8"/>
    <w:rsid w:val="00D73767"/>
    <w:rsid w:val="00D7523D"/>
    <w:rsid w:val="00D80D5B"/>
    <w:rsid w:val="00D8112B"/>
    <w:rsid w:val="00D8165F"/>
    <w:rsid w:val="00D82385"/>
    <w:rsid w:val="00D827A1"/>
    <w:rsid w:val="00D83698"/>
    <w:rsid w:val="00D846A6"/>
    <w:rsid w:val="00D8494B"/>
    <w:rsid w:val="00D87C13"/>
    <w:rsid w:val="00D9032D"/>
    <w:rsid w:val="00D9247A"/>
    <w:rsid w:val="00D950B8"/>
    <w:rsid w:val="00D97E09"/>
    <w:rsid w:val="00DA09D7"/>
    <w:rsid w:val="00DA0FDD"/>
    <w:rsid w:val="00DA29A9"/>
    <w:rsid w:val="00DA589D"/>
    <w:rsid w:val="00DA67F6"/>
    <w:rsid w:val="00DB1F76"/>
    <w:rsid w:val="00DB2466"/>
    <w:rsid w:val="00DB2F3F"/>
    <w:rsid w:val="00DB3740"/>
    <w:rsid w:val="00DB3A90"/>
    <w:rsid w:val="00DB3DCA"/>
    <w:rsid w:val="00DB4427"/>
    <w:rsid w:val="00DB524C"/>
    <w:rsid w:val="00DB710E"/>
    <w:rsid w:val="00DC0402"/>
    <w:rsid w:val="00DC0A19"/>
    <w:rsid w:val="00DC3474"/>
    <w:rsid w:val="00DC4A06"/>
    <w:rsid w:val="00DD34CD"/>
    <w:rsid w:val="00DD350F"/>
    <w:rsid w:val="00DD6D4C"/>
    <w:rsid w:val="00DD6FD8"/>
    <w:rsid w:val="00DE0937"/>
    <w:rsid w:val="00DE3E3C"/>
    <w:rsid w:val="00DE6A46"/>
    <w:rsid w:val="00DF0D6B"/>
    <w:rsid w:val="00DF0E3E"/>
    <w:rsid w:val="00DF32E4"/>
    <w:rsid w:val="00DF3F89"/>
    <w:rsid w:val="00DF4FC7"/>
    <w:rsid w:val="00DF5C4E"/>
    <w:rsid w:val="00DF5E1F"/>
    <w:rsid w:val="00DF6198"/>
    <w:rsid w:val="00DF737C"/>
    <w:rsid w:val="00E0524C"/>
    <w:rsid w:val="00E10CB0"/>
    <w:rsid w:val="00E13A4A"/>
    <w:rsid w:val="00E14753"/>
    <w:rsid w:val="00E216F3"/>
    <w:rsid w:val="00E2477B"/>
    <w:rsid w:val="00E24F9F"/>
    <w:rsid w:val="00E33F3B"/>
    <w:rsid w:val="00E37991"/>
    <w:rsid w:val="00E41B1C"/>
    <w:rsid w:val="00E43D17"/>
    <w:rsid w:val="00E4579A"/>
    <w:rsid w:val="00E4587E"/>
    <w:rsid w:val="00E50997"/>
    <w:rsid w:val="00E51415"/>
    <w:rsid w:val="00E55FBF"/>
    <w:rsid w:val="00E56CD0"/>
    <w:rsid w:val="00E57B9B"/>
    <w:rsid w:val="00E60E4C"/>
    <w:rsid w:val="00E66656"/>
    <w:rsid w:val="00E66A60"/>
    <w:rsid w:val="00E70544"/>
    <w:rsid w:val="00E71357"/>
    <w:rsid w:val="00E74272"/>
    <w:rsid w:val="00E75079"/>
    <w:rsid w:val="00E80A70"/>
    <w:rsid w:val="00E90661"/>
    <w:rsid w:val="00E90795"/>
    <w:rsid w:val="00E91C94"/>
    <w:rsid w:val="00E9312F"/>
    <w:rsid w:val="00E93182"/>
    <w:rsid w:val="00E94047"/>
    <w:rsid w:val="00E95485"/>
    <w:rsid w:val="00EA0619"/>
    <w:rsid w:val="00EA095E"/>
    <w:rsid w:val="00EA4511"/>
    <w:rsid w:val="00EA5E10"/>
    <w:rsid w:val="00EA7D85"/>
    <w:rsid w:val="00EB39BC"/>
    <w:rsid w:val="00EB6CCE"/>
    <w:rsid w:val="00EC02F8"/>
    <w:rsid w:val="00EC0BE5"/>
    <w:rsid w:val="00EC32C5"/>
    <w:rsid w:val="00EC6B4E"/>
    <w:rsid w:val="00ED0962"/>
    <w:rsid w:val="00ED4440"/>
    <w:rsid w:val="00ED52A8"/>
    <w:rsid w:val="00ED5FCE"/>
    <w:rsid w:val="00EE0774"/>
    <w:rsid w:val="00EE33A8"/>
    <w:rsid w:val="00EE34A6"/>
    <w:rsid w:val="00EE70ED"/>
    <w:rsid w:val="00EE7E24"/>
    <w:rsid w:val="00EF019D"/>
    <w:rsid w:val="00F06410"/>
    <w:rsid w:val="00F066DB"/>
    <w:rsid w:val="00F07FA9"/>
    <w:rsid w:val="00F12D42"/>
    <w:rsid w:val="00F12F1B"/>
    <w:rsid w:val="00F14501"/>
    <w:rsid w:val="00F1589B"/>
    <w:rsid w:val="00F16F8D"/>
    <w:rsid w:val="00F17BC7"/>
    <w:rsid w:val="00F20227"/>
    <w:rsid w:val="00F26775"/>
    <w:rsid w:val="00F33FE4"/>
    <w:rsid w:val="00F36409"/>
    <w:rsid w:val="00F36B6E"/>
    <w:rsid w:val="00F409A6"/>
    <w:rsid w:val="00F42DFF"/>
    <w:rsid w:val="00F433AC"/>
    <w:rsid w:val="00F4420F"/>
    <w:rsid w:val="00F44DFA"/>
    <w:rsid w:val="00F466B1"/>
    <w:rsid w:val="00F46740"/>
    <w:rsid w:val="00F615BB"/>
    <w:rsid w:val="00F61671"/>
    <w:rsid w:val="00F622D4"/>
    <w:rsid w:val="00F82DB4"/>
    <w:rsid w:val="00F834D4"/>
    <w:rsid w:val="00F84564"/>
    <w:rsid w:val="00F849DD"/>
    <w:rsid w:val="00F84CD1"/>
    <w:rsid w:val="00F861B2"/>
    <w:rsid w:val="00F968E1"/>
    <w:rsid w:val="00FA1491"/>
    <w:rsid w:val="00FA2D99"/>
    <w:rsid w:val="00FA32C2"/>
    <w:rsid w:val="00FB513B"/>
    <w:rsid w:val="00FB5F2D"/>
    <w:rsid w:val="00FB7F97"/>
    <w:rsid w:val="00FC1C07"/>
    <w:rsid w:val="00FC3D73"/>
    <w:rsid w:val="00FD1A7E"/>
    <w:rsid w:val="00FD33EE"/>
    <w:rsid w:val="00FD437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07FEAECF"/>
  <w15:docId w15:val="{8155403E-1EEC-4D97-B392-C0ED57FD9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ii.gov.sk/" TargetMode="External"/><Relationship Id="rId13" Type="http://schemas.openxmlformats.org/officeDocument/2006/relationships/hyperlink" Target="http://www.opii.gov.sk/"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hyperlink" Target="https://ec.europa.eu/inea/en/connecting-europe-facility/cef-transport/apply-funding"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centraleurope.vlada.gov.sk/prva-vyzv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pii@opii.gov.s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ii.gov.sk/opiiapp.php/Vyzvania/" TargetMode="External"/><Relationship Id="rId23" Type="http://schemas.openxmlformats.org/officeDocument/2006/relationships/footer" Target="footer3.xml"/><Relationship Id="rId10" Type="http://schemas.openxmlformats.org/officeDocument/2006/relationships/hyperlink" Target="http://www.slovensko.sk"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finance.gov.sk" TargetMode="External"/><Relationship Id="rId14" Type="http://schemas.openxmlformats.org/officeDocument/2006/relationships/hyperlink" Target="https://www.opii.gov.sk/metodicke-dokumenty/prehlad-ukazovatelov-opii"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www.rokovania.sk/Rokovanie.aspx/BodRokovaniaDetail?idMaterial=26092" TargetMode="External"/><Relationship Id="rId2" Type="http://schemas.openxmlformats.org/officeDocument/2006/relationships/hyperlink" Target="https://www.gender.gov.sk/po-2014-2020/dokumenty/riadiace-dokumenty/" TargetMode="External"/><Relationship Id="rId1" Type="http://schemas.openxmlformats.org/officeDocument/2006/relationships/hyperlink" Target="http://hpur.vlada.gov.sk" TargetMode="External"/><Relationship Id="rId5" Type="http://schemas.openxmlformats.org/officeDocument/2006/relationships/hyperlink" Target="http://www.telecom.gov.sk/index/index.php?ids=154480" TargetMode="External"/><Relationship Id="rId4" Type="http://schemas.openxmlformats.org/officeDocument/2006/relationships/hyperlink" Target="http://www.telecom.gov.sk/index/index.php?ids=12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2D525-3D11-453F-B711-7262039A8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13</Pages>
  <Words>5335</Words>
  <Characters>30411</Characters>
  <Application>Microsoft Office Word</Application>
  <DocSecurity>0</DocSecurity>
  <Lines>253</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35675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80</cp:revision>
  <cp:lastPrinted>2016-01-20T15:57:00Z</cp:lastPrinted>
  <dcterms:created xsi:type="dcterms:W3CDTF">2016-01-21T21:57:00Z</dcterms:created>
  <dcterms:modified xsi:type="dcterms:W3CDTF">2020-01-21T11:50:00Z</dcterms:modified>
</cp:coreProperties>
</file>